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EFC" w:rsidRPr="008E7A65" w:rsidRDefault="00D33EFC" w:rsidP="00D33EFC">
      <w:pPr>
        <w:rPr>
          <w:rFonts w:ascii="Arial" w:hAnsi="Arial" w:cs="Arial"/>
          <w:lang w:val="sr-Latn-RS"/>
        </w:rPr>
      </w:pPr>
      <w:bookmarkStart w:id="0" w:name="_GoBack"/>
      <w:bookmarkEnd w:id="0"/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51"/>
        <w:gridCol w:w="500"/>
        <w:gridCol w:w="4848"/>
        <w:gridCol w:w="294"/>
        <w:gridCol w:w="322"/>
        <w:gridCol w:w="322"/>
        <w:gridCol w:w="2294"/>
      </w:tblGrid>
      <w:tr w:rsidR="00D33EFC" w:rsidRPr="008E7A65" w:rsidTr="00D33EFC">
        <w:trPr>
          <w:tblHeader/>
        </w:trPr>
        <w:tc>
          <w:tcPr>
            <w:tcW w:w="1451" w:type="dxa"/>
            <w:tcBorders>
              <w:bottom w:val="single" w:sz="4" w:space="0" w:color="auto"/>
            </w:tcBorders>
            <w:shd w:val="clear" w:color="auto" w:fill="auto"/>
          </w:tcPr>
          <w:p w:rsidR="00D33EFC" w:rsidRPr="008E7A65" w:rsidRDefault="00892A54" w:rsidP="00853F8D">
            <w:pPr>
              <w:ind w:left="-56" w:right="-67"/>
              <w:jc w:val="center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РЕФЕРЕНЦА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shd w:val="clear" w:color="auto" w:fill="auto"/>
          </w:tcPr>
          <w:p w:rsidR="00D33EFC" w:rsidRPr="008E7A65" w:rsidRDefault="00892A54" w:rsidP="00853F8D">
            <w:pPr>
              <w:ind w:left="-107" w:right="-85"/>
              <w:jc w:val="center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Бр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>.</w:t>
            </w:r>
          </w:p>
        </w:tc>
        <w:tc>
          <w:tcPr>
            <w:tcW w:w="4848" w:type="dxa"/>
            <w:tcBorders>
              <w:bottom w:val="single" w:sz="4" w:space="0" w:color="auto"/>
            </w:tcBorders>
            <w:shd w:val="clear" w:color="auto" w:fill="auto"/>
          </w:tcPr>
          <w:p w:rsidR="00D33EFC" w:rsidRPr="008E7A65" w:rsidRDefault="00892A54" w:rsidP="00853F8D">
            <w:pPr>
              <w:pStyle w:val="Heading2"/>
              <w:jc w:val="center"/>
              <w:rPr>
                <w:rFonts w:ascii="Arial" w:hAnsi="Arial" w:cs="Arial"/>
                <w:b/>
                <w:i w:val="0"/>
                <w:lang w:val="sr-Latn-RS"/>
              </w:rPr>
            </w:pPr>
            <w:bookmarkStart w:id="1" w:name="_Toc423600590"/>
            <w:r>
              <w:rPr>
                <w:b/>
                <w:i w:val="0"/>
                <w:lang w:val="sr-Latn-RS"/>
              </w:rPr>
              <w:t>ЗАХТЕВ</w:t>
            </w:r>
            <w:bookmarkEnd w:id="1"/>
          </w:p>
        </w:tc>
        <w:tc>
          <w:tcPr>
            <w:tcW w:w="294" w:type="dxa"/>
            <w:tcBorders>
              <w:bottom w:val="single" w:sz="4" w:space="0" w:color="auto"/>
            </w:tcBorders>
            <w:shd w:val="clear" w:color="auto" w:fill="auto"/>
          </w:tcPr>
          <w:p w:rsidR="00D33EFC" w:rsidRPr="008E7A65" w:rsidRDefault="00892A54" w:rsidP="00853F8D">
            <w:pPr>
              <w:ind w:left="-108" w:right="-108"/>
              <w:jc w:val="center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У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</w:tcPr>
          <w:p w:rsidR="00D33EFC" w:rsidRPr="008E7A65" w:rsidRDefault="00892A54" w:rsidP="00853F8D">
            <w:pPr>
              <w:ind w:left="-80" w:right="-108"/>
              <w:jc w:val="center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НУ</w:t>
            </w: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</w:tcPr>
          <w:p w:rsidR="00D33EFC" w:rsidRPr="008E7A65" w:rsidRDefault="00892A54" w:rsidP="00853F8D">
            <w:pPr>
              <w:ind w:left="-88" w:right="-108"/>
              <w:jc w:val="center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НП</w:t>
            </w: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D33EFC" w:rsidRPr="008E7A65" w:rsidRDefault="00892A54" w:rsidP="00853F8D">
            <w:pPr>
              <w:jc w:val="center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КОМЕНТАРИ</w:t>
            </w:r>
          </w:p>
        </w:tc>
      </w:tr>
      <w:tr w:rsidR="00D33EFC" w:rsidRPr="008E7A65" w:rsidTr="00853F8D">
        <w:tc>
          <w:tcPr>
            <w:tcW w:w="1451" w:type="dxa"/>
            <w:shd w:val="clear" w:color="auto" w:fill="auto"/>
          </w:tcPr>
          <w:p w:rsidR="00D33EFC" w:rsidRPr="008E7A65" w:rsidRDefault="00892A54" w:rsidP="001535C1">
            <w:pPr>
              <w:spacing w:before="60" w:after="60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ДЕО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А</w:t>
            </w:r>
          </w:p>
        </w:tc>
        <w:tc>
          <w:tcPr>
            <w:tcW w:w="8580" w:type="dxa"/>
            <w:gridSpan w:val="6"/>
            <w:shd w:val="clear" w:color="auto" w:fill="auto"/>
            <w:vAlign w:val="center"/>
          </w:tcPr>
          <w:p w:rsidR="00D33EFC" w:rsidRPr="008E7A65" w:rsidRDefault="00892A54" w:rsidP="00853F8D">
            <w:pPr>
              <w:pStyle w:val="Heading2"/>
              <w:ind w:left="0"/>
              <w:rPr>
                <w:rFonts w:ascii="Arial" w:hAnsi="Arial" w:cs="Arial"/>
                <w:lang w:val="sr-Latn-RS"/>
              </w:rPr>
            </w:pPr>
            <w:bookmarkStart w:id="2" w:name="_Toc423600592"/>
            <w:r>
              <w:rPr>
                <w:b/>
                <w:i w:val="0"/>
                <w:lang w:val="sr-Latn-RS"/>
              </w:rPr>
              <w:t>УНУТРАШЊОСТ</w:t>
            </w:r>
            <w:r w:rsidR="00D33EFC" w:rsidRPr="008E7A65">
              <w:rPr>
                <w:b/>
                <w:i w:val="0"/>
                <w:lang w:val="sr-Latn-RS"/>
              </w:rPr>
              <w:t xml:space="preserve"> </w:t>
            </w:r>
            <w:r>
              <w:rPr>
                <w:b/>
                <w:i w:val="0"/>
                <w:lang w:val="sr-Latn-RS"/>
              </w:rPr>
              <w:t>ОБЈЕКТА</w:t>
            </w:r>
            <w:r w:rsidR="00D33EFC" w:rsidRPr="008E7A65">
              <w:rPr>
                <w:b/>
                <w:i w:val="0"/>
                <w:lang w:val="sr-Latn-RS"/>
              </w:rPr>
              <w:t xml:space="preserve"> - </w:t>
            </w:r>
            <w:r>
              <w:rPr>
                <w:b/>
                <w:i w:val="0"/>
                <w:lang w:val="sr-Latn-RS"/>
              </w:rPr>
              <w:t>ИНФРАСТРУКТУРА</w:t>
            </w:r>
            <w:bookmarkEnd w:id="2"/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</w:p>
        </w:tc>
      </w:tr>
      <w:tr w:rsidR="00D33EFC" w:rsidRPr="008E7A65" w:rsidTr="00853F8D">
        <w:tc>
          <w:tcPr>
            <w:tcW w:w="1451" w:type="dxa"/>
            <w:shd w:val="clear" w:color="auto" w:fill="auto"/>
            <w:vAlign w:val="center"/>
          </w:tcPr>
          <w:p w:rsidR="00D33EFC" w:rsidRPr="008E7A65" w:rsidRDefault="00892A54" w:rsidP="00853F8D">
            <w:pPr>
              <w:ind w:left="-84" w:right="-81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 w:rsidR="004063A5">
              <w:rPr>
                <w:rFonts w:ascii="Arial" w:hAnsi="Arial" w:cs="Arial"/>
                <w:lang w:val="sr-Latn-RS"/>
              </w:rPr>
              <w:t>I</w:t>
            </w:r>
            <w:r w:rsidR="00D33EFC" w:rsidRPr="008E7A65">
              <w:rPr>
                <w:rFonts w:ascii="Arial" w:hAnsi="Arial" w:cs="Arial"/>
                <w:lang w:val="sr-Latn-RS"/>
              </w:rPr>
              <w:t>, 1;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3EFC" w:rsidRPr="008E7A65" w:rsidRDefault="006775C5" w:rsidP="00853F8D">
            <w:pPr>
              <w:spacing w:before="120" w:after="120"/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1</w:t>
            </w:r>
          </w:p>
        </w:tc>
        <w:tc>
          <w:tcPr>
            <w:tcW w:w="4848" w:type="dxa"/>
            <w:tcBorders>
              <w:bottom w:val="single" w:sz="4" w:space="0" w:color="auto"/>
            </w:tcBorders>
            <w:shd w:val="clear" w:color="auto" w:fill="auto"/>
          </w:tcPr>
          <w:p w:rsidR="00D33EFC" w:rsidRPr="008E7A65" w:rsidRDefault="00892A54" w:rsidP="00C026D8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Објекат</w:t>
            </w:r>
            <w:r w:rsidR="0007090F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07090F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којем</w:t>
            </w:r>
            <w:r w:rsidR="0007090F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07090F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производи</w:t>
            </w:r>
            <w:r w:rsidR="0007090F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храна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чист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добро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одржава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(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добром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стању</w:t>
            </w:r>
            <w:r w:rsidR="00D33EFC" w:rsidRPr="008E7A65">
              <w:rPr>
                <w:rFonts w:ascii="Arial" w:hAnsi="Arial" w:cs="Arial"/>
                <w:lang w:val="sr-Latn-RS"/>
              </w:rPr>
              <w:t>)</w:t>
            </w:r>
            <w:r w:rsidR="00FE3618" w:rsidRPr="008E7A65">
              <w:rPr>
                <w:rFonts w:ascii="Arial" w:hAnsi="Arial" w:cs="Arial"/>
                <w:lang w:val="sr-Latn-RS"/>
              </w:rPr>
              <w:t>.</w:t>
            </w:r>
            <w:r w:rsidR="00BB6481" w:rsidRPr="008E7A65">
              <w:rPr>
                <w:rFonts w:ascii="Arial" w:hAnsi="Arial" w:cs="Arial"/>
                <w:lang w:val="sr-Latn-RS"/>
              </w:rPr>
              <w:t xml:space="preserve"> </w:t>
            </w:r>
          </w:p>
        </w:tc>
        <w:tc>
          <w:tcPr>
            <w:tcW w:w="294" w:type="dxa"/>
            <w:tcBorders>
              <w:bottom w:val="single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 w:val="restart"/>
            <w:shd w:val="clear" w:color="auto" w:fill="auto"/>
            <w:vAlign w:val="center"/>
          </w:tcPr>
          <w:p w:rsidR="00D33EFC" w:rsidRPr="008E7A65" w:rsidRDefault="004063A5" w:rsidP="00853F8D">
            <w:pPr>
              <w:ind w:left="-84" w:right="-81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</w:t>
            </w:r>
            <w:r w:rsidR="00D33EFC" w:rsidRPr="008E7A65">
              <w:rPr>
                <w:rFonts w:ascii="Arial" w:hAnsi="Arial" w:cs="Arial"/>
                <w:lang w:val="sr-Latn-RS"/>
              </w:rPr>
              <w:t>, 2</w:t>
            </w:r>
            <w:r>
              <w:rPr>
                <w:rFonts w:ascii="Arial" w:hAnsi="Arial" w:cs="Arial"/>
                <w:lang w:val="sr-Latn-RS"/>
              </w:rPr>
              <w:t>а</w:t>
            </w:r>
            <w:r w:rsidR="00D33EFC" w:rsidRPr="008E7A65">
              <w:rPr>
                <w:rFonts w:ascii="Arial" w:hAnsi="Arial" w:cs="Arial"/>
                <w:lang w:val="sr-Latn-RS"/>
              </w:rPr>
              <w:t>;</w:t>
            </w:r>
          </w:p>
        </w:tc>
        <w:tc>
          <w:tcPr>
            <w:tcW w:w="500" w:type="dxa"/>
            <w:tcBorders>
              <w:bottom w:val="dashed" w:sz="4" w:space="0" w:color="auto"/>
            </w:tcBorders>
            <w:shd w:val="clear" w:color="auto" w:fill="D9D9D9"/>
            <w:vAlign w:val="center"/>
          </w:tcPr>
          <w:p w:rsidR="00D33EFC" w:rsidRPr="008E7A65" w:rsidRDefault="00D33EFC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</w:p>
        </w:tc>
        <w:tc>
          <w:tcPr>
            <w:tcW w:w="4848" w:type="dxa"/>
            <w:tcBorders>
              <w:bottom w:val="dashed" w:sz="4" w:space="0" w:color="auto"/>
            </w:tcBorders>
            <w:shd w:val="clear" w:color="auto" w:fill="auto"/>
          </w:tcPr>
          <w:p w:rsidR="00613D84" w:rsidRPr="008E7A65" w:rsidRDefault="004063A5" w:rsidP="005427EA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Ситуациони</w:t>
            </w:r>
            <w:r w:rsidR="003207DB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план</w:t>
            </w:r>
            <w:r w:rsidR="004B09D1">
              <w:rPr>
                <w:rFonts w:ascii="Arial" w:hAnsi="Arial" w:cs="Arial"/>
                <w:lang w:val="sr-Latn-RS"/>
              </w:rPr>
              <w:t xml:space="preserve"> (</w:t>
            </w:r>
            <w:r>
              <w:rPr>
                <w:rFonts w:ascii="Arial" w:hAnsi="Arial" w:cs="Arial"/>
                <w:lang w:val="sr-Latn-RS"/>
              </w:rPr>
              <w:t>тлоцрт</w:t>
            </w:r>
            <w:r w:rsidR="004B09D1">
              <w:rPr>
                <w:rFonts w:ascii="Arial" w:hAnsi="Arial" w:cs="Arial"/>
                <w:lang w:val="sr-Latn-RS"/>
              </w:rPr>
              <w:t>)</w:t>
            </w:r>
            <w:r w:rsidR="003207DB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пројекат</w:t>
            </w:r>
            <w:r w:rsidR="003207DB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изградња</w:t>
            </w:r>
            <w:r w:rsidR="003207DB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локација</w:t>
            </w:r>
            <w:r w:rsidR="003207DB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3207DB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величина</w:t>
            </w:r>
            <w:r w:rsidR="003207DB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</w:rPr>
              <w:t>просторија</w:t>
            </w:r>
            <w:r w:rsidR="005427E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у</w:t>
            </w:r>
            <w:r w:rsidR="005427E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којима</w:t>
            </w:r>
            <w:r w:rsidR="005427E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се</w:t>
            </w:r>
            <w:r w:rsidR="005427E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послује</w:t>
            </w:r>
            <w:r w:rsidR="005427E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</w:t>
            </w:r>
            <w:r w:rsidR="005427E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храном</w:t>
            </w:r>
            <w:r w:rsidR="005427E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треба</w:t>
            </w:r>
            <w:r w:rsidR="0023115C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23115C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буду</w:t>
            </w:r>
            <w:r w:rsidR="007945D9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такви</w:t>
            </w:r>
            <w:r w:rsidR="007945D9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7945D9" w:rsidRPr="008E7A65">
              <w:rPr>
                <w:rFonts w:ascii="Arial" w:hAnsi="Arial" w:cs="Arial"/>
                <w:lang w:val="sr-Latn-RS"/>
              </w:rPr>
              <w:t>:</w:t>
            </w:r>
            <w:r w:rsidR="00613D84">
              <w:rPr>
                <w:rFonts w:ascii="Arial" w:hAnsi="Arial" w:cs="Arial"/>
                <w:lang w:val="sr-Latn-RS"/>
              </w:rPr>
              <w:t xml:space="preserve"> </w:t>
            </w:r>
          </w:p>
        </w:tc>
        <w:tc>
          <w:tcPr>
            <w:tcW w:w="294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autoSpaceDE w:val="0"/>
              <w:autoSpaceDN w:val="0"/>
              <w:adjustRightInd w:val="0"/>
              <w:jc w:val="both"/>
              <w:rPr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/>
            <w:shd w:val="clear" w:color="auto" w:fill="auto"/>
            <w:vAlign w:val="center"/>
          </w:tcPr>
          <w:p w:rsidR="00D33EFC" w:rsidRPr="008E7A65" w:rsidRDefault="00D33EFC" w:rsidP="00853F8D">
            <w:pPr>
              <w:ind w:left="-84" w:right="-81"/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33EFC" w:rsidRPr="008E7A65" w:rsidRDefault="006775C5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2</w:t>
            </w:r>
          </w:p>
        </w:tc>
        <w:tc>
          <w:tcPr>
            <w:tcW w:w="484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D33EFC" w:rsidRPr="008E7A65" w:rsidRDefault="004063A5" w:rsidP="00853F8D">
            <w:pPr>
              <w:numPr>
                <w:ilvl w:val="0"/>
                <w:numId w:val="1"/>
              </w:numPr>
              <w:tabs>
                <w:tab w:val="clear" w:pos="720"/>
                <w:tab w:val="num" w:pos="260"/>
              </w:tabs>
              <w:ind w:left="260" w:hanging="26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омогућавају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одговарајуће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одржавање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чишћење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>/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дезинфекцију</w:t>
            </w:r>
          </w:p>
        </w:tc>
        <w:tc>
          <w:tcPr>
            <w:tcW w:w="29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autoSpaceDE w:val="0"/>
              <w:autoSpaceDN w:val="0"/>
              <w:adjustRightInd w:val="0"/>
              <w:jc w:val="both"/>
              <w:rPr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/>
            <w:shd w:val="clear" w:color="auto" w:fill="auto"/>
            <w:vAlign w:val="center"/>
          </w:tcPr>
          <w:p w:rsidR="00D33EFC" w:rsidRPr="008E7A65" w:rsidRDefault="00D33EFC" w:rsidP="00853F8D">
            <w:pPr>
              <w:ind w:left="-84" w:right="-81"/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33EFC" w:rsidRPr="008E7A65" w:rsidRDefault="006775C5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3</w:t>
            </w:r>
          </w:p>
        </w:tc>
        <w:tc>
          <w:tcPr>
            <w:tcW w:w="484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D33EFC" w:rsidRPr="008E7A65" w:rsidRDefault="004063A5" w:rsidP="0058338F">
            <w:pPr>
              <w:numPr>
                <w:ilvl w:val="0"/>
                <w:numId w:val="1"/>
              </w:numPr>
              <w:tabs>
                <w:tab w:val="clear" w:pos="720"/>
                <w:tab w:val="num" w:pos="260"/>
              </w:tabs>
              <w:ind w:left="260" w:hanging="26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спречавају</w:t>
            </w:r>
            <w:r w:rsidR="0058338F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58338F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своди</w:t>
            </w:r>
            <w:r w:rsidR="0058338F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на</w:t>
            </w:r>
            <w:r w:rsidR="0058338F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минимум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могућност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аеро</w:t>
            </w:r>
            <w:r w:rsidR="0058338F" w:rsidRPr="008E7A65">
              <w:rPr>
                <w:rFonts w:ascii="Arial" w:hAnsi="Arial" w:cs="Arial"/>
                <w:lang w:val="sr-Latn-RS"/>
              </w:rPr>
              <w:t>-</w:t>
            </w:r>
            <w:r>
              <w:rPr>
                <w:rFonts w:ascii="Arial" w:hAnsi="Arial" w:cs="Arial"/>
                <w:lang w:val="sr-Latn-RS"/>
              </w:rPr>
              <w:t>контаминације</w:t>
            </w:r>
          </w:p>
        </w:tc>
        <w:tc>
          <w:tcPr>
            <w:tcW w:w="29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/>
            <w:shd w:val="clear" w:color="auto" w:fill="auto"/>
            <w:vAlign w:val="center"/>
          </w:tcPr>
          <w:p w:rsidR="00D33EFC" w:rsidRPr="008E7A65" w:rsidRDefault="00D33EFC" w:rsidP="00853F8D">
            <w:pPr>
              <w:ind w:left="-84" w:right="-81"/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3EFC" w:rsidRPr="008E7A65" w:rsidRDefault="006775C5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4</w:t>
            </w:r>
          </w:p>
        </w:tc>
        <w:tc>
          <w:tcPr>
            <w:tcW w:w="4848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D33EFC" w:rsidRPr="008E7A65" w:rsidRDefault="004063A5" w:rsidP="00853F8D">
            <w:pPr>
              <w:numPr>
                <w:ilvl w:val="0"/>
                <w:numId w:val="1"/>
              </w:numPr>
              <w:tabs>
                <w:tab w:val="clear" w:pos="720"/>
                <w:tab w:val="num" w:pos="260"/>
              </w:tabs>
              <w:ind w:left="260" w:hanging="26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обезбеђују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одговарајући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радни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простор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хигијенско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обављање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свих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поступака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рада</w:t>
            </w:r>
            <w:r w:rsidR="00FE3618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 w:val="restart"/>
            <w:shd w:val="clear" w:color="auto" w:fill="auto"/>
            <w:vAlign w:val="center"/>
          </w:tcPr>
          <w:p w:rsidR="00D33EFC" w:rsidRPr="008E7A65" w:rsidRDefault="004063A5" w:rsidP="00853F8D">
            <w:pPr>
              <w:ind w:left="-84" w:right="-81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</w:t>
            </w:r>
            <w:r w:rsidR="00D33EFC" w:rsidRPr="008E7A65">
              <w:rPr>
                <w:rFonts w:ascii="Arial" w:hAnsi="Arial" w:cs="Arial"/>
                <w:lang w:val="sr-Latn-RS"/>
              </w:rPr>
              <w:t>, 2</w:t>
            </w:r>
            <w:r>
              <w:rPr>
                <w:rFonts w:ascii="Arial" w:hAnsi="Arial" w:cs="Arial"/>
                <w:lang w:val="sr-Latn-RS"/>
              </w:rPr>
              <w:t>б</w:t>
            </w:r>
            <w:r w:rsidR="00D33EFC" w:rsidRPr="008E7A65">
              <w:rPr>
                <w:rFonts w:ascii="Arial" w:hAnsi="Arial" w:cs="Arial"/>
                <w:lang w:val="sr-Latn-RS"/>
              </w:rPr>
              <w:t>, 2</w:t>
            </w:r>
            <w:r>
              <w:rPr>
                <w:rFonts w:ascii="Arial" w:hAnsi="Arial" w:cs="Arial"/>
                <w:lang w:val="sr-Latn-RS"/>
              </w:rPr>
              <w:t>ц</w:t>
            </w:r>
            <w:r w:rsidR="00D33EFC" w:rsidRPr="008E7A65">
              <w:rPr>
                <w:rFonts w:ascii="Arial" w:hAnsi="Arial" w:cs="Arial"/>
                <w:lang w:val="sr-Latn-RS"/>
              </w:rPr>
              <w:t>;</w:t>
            </w:r>
          </w:p>
        </w:tc>
        <w:tc>
          <w:tcPr>
            <w:tcW w:w="500" w:type="dxa"/>
            <w:tcBorders>
              <w:bottom w:val="dashed" w:sz="4" w:space="0" w:color="auto"/>
            </w:tcBorders>
            <w:shd w:val="clear" w:color="auto" w:fill="D9D9D9"/>
            <w:vAlign w:val="center"/>
          </w:tcPr>
          <w:p w:rsidR="00D33EFC" w:rsidRPr="008E7A65" w:rsidRDefault="00D33EFC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</w:p>
        </w:tc>
        <w:tc>
          <w:tcPr>
            <w:tcW w:w="4848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4063A5" w:rsidP="00FF1238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Ситуациони</w:t>
            </w:r>
            <w:r w:rsidR="0023115C" w:rsidRPr="0023115C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план</w:t>
            </w:r>
            <w:r w:rsidR="0023115C" w:rsidRPr="0023115C">
              <w:rPr>
                <w:rFonts w:ascii="Arial" w:hAnsi="Arial" w:cs="Arial"/>
                <w:lang w:val="sr-Latn-RS"/>
              </w:rPr>
              <w:t xml:space="preserve"> (</w:t>
            </w:r>
            <w:r>
              <w:rPr>
                <w:rFonts w:ascii="Arial" w:hAnsi="Arial" w:cs="Arial"/>
                <w:lang w:val="sr-Latn-RS"/>
              </w:rPr>
              <w:t>тлоцрт</w:t>
            </w:r>
            <w:r w:rsidR="0023115C" w:rsidRPr="0023115C">
              <w:rPr>
                <w:rFonts w:ascii="Arial" w:hAnsi="Arial" w:cs="Arial"/>
                <w:lang w:val="sr-Latn-RS"/>
              </w:rPr>
              <w:t xml:space="preserve">), </w:t>
            </w:r>
            <w:r>
              <w:rPr>
                <w:rFonts w:ascii="Arial" w:hAnsi="Arial" w:cs="Arial"/>
                <w:lang w:val="sr-Latn-RS"/>
              </w:rPr>
              <w:t>пројекат</w:t>
            </w:r>
            <w:r w:rsidR="0023115C" w:rsidRPr="0023115C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изградња</w:t>
            </w:r>
            <w:r w:rsidR="0023115C" w:rsidRPr="0023115C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локација</w:t>
            </w:r>
            <w:r w:rsidR="0023115C" w:rsidRPr="0023115C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23115C" w:rsidRPr="0023115C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величина</w:t>
            </w:r>
            <w:r w:rsidR="0023115C" w:rsidRPr="0023115C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</w:rPr>
              <w:t>просторија</w:t>
            </w:r>
            <w:r w:rsidR="0023115C" w:rsidRPr="0023115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у</w:t>
            </w:r>
            <w:r w:rsidR="0023115C" w:rsidRPr="0023115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којима</w:t>
            </w:r>
            <w:r w:rsidR="0023115C" w:rsidRPr="0023115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се</w:t>
            </w:r>
            <w:r w:rsidR="0023115C" w:rsidRPr="0023115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послује</w:t>
            </w:r>
            <w:r w:rsidR="0023115C" w:rsidRPr="0023115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</w:t>
            </w:r>
            <w:r w:rsidR="0023115C" w:rsidRPr="0023115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храном</w:t>
            </w:r>
            <w:r w:rsidR="0023115C" w:rsidRPr="0023115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треба</w:t>
            </w:r>
            <w:r w:rsidR="0023115C" w:rsidRPr="0023115C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23115C" w:rsidRPr="0023115C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буду</w:t>
            </w:r>
            <w:r w:rsidR="0023115C" w:rsidRPr="0023115C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такви</w:t>
            </w:r>
            <w:r w:rsidR="0023115C" w:rsidRPr="0023115C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FF1238" w:rsidRPr="008E7A65">
              <w:rPr>
                <w:rFonts w:ascii="Arial" w:hAnsi="Arial" w:cs="Arial"/>
                <w:lang w:val="sr-Latn-RS"/>
              </w:rPr>
              <w:t>:</w:t>
            </w:r>
            <w:del w:id="3" w:author="Korisnik" w:date="2016-09-22T10:57:00Z">
              <w:r w:rsidR="00D33EFC" w:rsidRPr="008E7A65" w:rsidDel="000F6345">
                <w:rPr>
                  <w:rFonts w:ascii="Arial" w:hAnsi="Arial" w:cs="Arial"/>
                  <w:lang w:val="sr-Latn-RS"/>
                </w:rPr>
                <w:delText xml:space="preserve"> </w:delText>
              </w:r>
            </w:del>
          </w:p>
        </w:tc>
        <w:tc>
          <w:tcPr>
            <w:tcW w:w="294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/>
            <w:vAlign w:val="center"/>
          </w:tcPr>
          <w:p w:rsidR="00D33EFC" w:rsidRPr="008E7A65" w:rsidRDefault="00D33EFC" w:rsidP="00853F8D">
            <w:pPr>
              <w:ind w:left="-84" w:right="-81"/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33EFC" w:rsidRPr="008E7A65" w:rsidRDefault="006775C5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5</w:t>
            </w:r>
          </w:p>
        </w:tc>
        <w:tc>
          <w:tcPr>
            <w:tcW w:w="4848" w:type="dxa"/>
            <w:tcBorders>
              <w:top w:val="dashed" w:sz="4" w:space="0" w:color="auto"/>
              <w:bottom w:val="dashed" w:sz="4" w:space="0" w:color="auto"/>
            </w:tcBorders>
          </w:tcPr>
          <w:p w:rsidR="00D33EFC" w:rsidRPr="008E7A65" w:rsidRDefault="004063A5" w:rsidP="00853F8D">
            <w:pPr>
              <w:numPr>
                <w:ilvl w:val="0"/>
                <w:numId w:val="1"/>
              </w:numPr>
              <w:tabs>
                <w:tab w:val="clear" w:pos="720"/>
                <w:tab w:val="num" w:pos="260"/>
              </w:tabs>
              <w:ind w:left="260" w:right="-94" w:hanging="26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спречавају</w:t>
            </w:r>
            <w:r w:rsidR="00FF6A7F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накупљање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нечистоће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контакт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токсичним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материјалима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накупљања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страних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честица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храни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кондензацију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водене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паре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стварања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непожељних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плесни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површинама</w:t>
            </w:r>
          </w:p>
        </w:tc>
        <w:tc>
          <w:tcPr>
            <w:tcW w:w="294" w:type="dxa"/>
            <w:tcBorders>
              <w:top w:val="dashed" w:sz="4" w:space="0" w:color="auto"/>
              <w:bottom w:val="dashed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top w:val="dashed" w:sz="4" w:space="0" w:color="auto"/>
              <w:bottom w:val="dashed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top w:val="dashed" w:sz="4" w:space="0" w:color="auto"/>
              <w:bottom w:val="dashed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  <w:tcBorders>
              <w:top w:val="dashed" w:sz="4" w:space="0" w:color="auto"/>
              <w:bottom w:val="dashed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/>
            <w:vAlign w:val="center"/>
          </w:tcPr>
          <w:p w:rsidR="00D33EFC" w:rsidRPr="008E7A65" w:rsidRDefault="00D33EFC" w:rsidP="00853F8D">
            <w:pPr>
              <w:ind w:left="-84" w:right="-81"/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tcBorders>
              <w:top w:val="dashed" w:sz="4" w:space="0" w:color="auto"/>
            </w:tcBorders>
            <w:vAlign w:val="center"/>
          </w:tcPr>
          <w:p w:rsidR="00D33EFC" w:rsidRPr="008E7A65" w:rsidRDefault="006775C5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6</w:t>
            </w:r>
          </w:p>
        </w:tc>
        <w:tc>
          <w:tcPr>
            <w:tcW w:w="4848" w:type="dxa"/>
            <w:tcBorders>
              <w:top w:val="dashed" w:sz="4" w:space="0" w:color="auto"/>
            </w:tcBorders>
          </w:tcPr>
          <w:p w:rsidR="00D33EFC" w:rsidRPr="008E7A65" w:rsidRDefault="004063A5" w:rsidP="0083381D">
            <w:pPr>
              <w:numPr>
                <w:ilvl w:val="0"/>
                <w:numId w:val="1"/>
              </w:numPr>
              <w:tabs>
                <w:tab w:val="clear" w:pos="720"/>
                <w:tab w:val="num" w:pos="260"/>
              </w:tabs>
              <w:ind w:left="260" w:hanging="26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омогућава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добру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хигијенску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праксу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укључујући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заштиту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контаминације</w:t>
            </w:r>
            <w:r w:rsidR="0083381D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између</w:t>
            </w:r>
            <w:r w:rsidR="0083381D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83381D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током</w:t>
            </w:r>
            <w:r w:rsidR="0083381D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операција</w:t>
            </w:r>
            <w:r w:rsidR="0083381D" w:rsidRPr="008E7A65">
              <w:rPr>
                <w:rFonts w:ascii="Arial" w:hAnsi="Arial" w:cs="Arial"/>
                <w:lang w:val="sr-Latn-RS"/>
              </w:rPr>
              <w:t>,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а</w:t>
            </w:r>
            <w:r w:rsidR="0083381D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нарочито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контролу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штеточина</w:t>
            </w:r>
            <w:r w:rsidR="00FE3618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  <w:tcBorders>
              <w:top w:val="dashed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top w:val="dashed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top w:val="dashed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  <w:tcBorders>
              <w:top w:val="dashed" w:sz="4" w:space="0" w:color="auto"/>
            </w:tcBorders>
          </w:tcPr>
          <w:p w:rsidR="00D33EFC" w:rsidRPr="008E7A65" w:rsidRDefault="00D33EFC" w:rsidP="00853F8D">
            <w:pPr>
              <w:autoSpaceDE w:val="0"/>
              <w:autoSpaceDN w:val="0"/>
              <w:adjustRightInd w:val="0"/>
              <w:jc w:val="both"/>
              <w:rPr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Align w:val="center"/>
          </w:tcPr>
          <w:p w:rsidR="00D33EFC" w:rsidRPr="008E7A65" w:rsidRDefault="004063A5" w:rsidP="00853F8D">
            <w:pPr>
              <w:ind w:left="-84" w:right="-81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</w:t>
            </w:r>
            <w:r w:rsidR="00D33EFC" w:rsidRPr="008E7A65">
              <w:rPr>
                <w:rFonts w:ascii="Arial" w:hAnsi="Arial" w:cs="Arial"/>
                <w:lang w:val="sr-Latn-RS"/>
              </w:rPr>
              <w:t>, 2</w:t>
            </w:r>
            <w:r>
              <w:rPr>
                <w:rFonts w:ascii="Arial" w:hAnsi="Arial" w:cs="Arial"/>
                <w:lang w:val="sr-Latn-RS"/>
              </w:rPr>
              <w:t>д</w:t>
            </w:r>
            <w:r w:rsidR="00D33EFC" w:rsidRPr="008E7A65">
              <w:rPr>
                <w:rFonts w:ascii="Arial" w:hAnsi="Arial" w:cs="Arial"/>
                <w:lang w:val="sr-Latn-RS"/>
              </w:rPr>
              <w:t>;</w:t>
            </w:r>
          </w:p>
        </w:tc>
        <w:tc>
          <w:tcPr>
            <w:tcW w:w="500" w:type="dxa"/>
            <w:vAlign w:val="center"/>
          </w:tcPr>
          <w:p w:rsidR="00D33EFC" w:rsidRPr="008E7A65" w:rsidRDefault="006775C5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7</w:t>
            </w:r>
          </w:p>
        </w:tc>
        <w:tc>
          <w:tcPr>
            <w:tcW w:w="4848" w:type="dxa"/>
          </w:tcPr>
          <w:p w:rsidR="00827043" w:rsidRPr="008E7A65" w:rsidRDefault="004063A5" w:rsidP="00827043">
            <w:pPr>
              <w:rPr>
                <w:ins w:id="4" w:author="Korisnik" w:date="2016-09-22T10:57:00Z"/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Ситуациони</w:t>
            </w:r>
            <w:r w:rsidR="0023115C" w:rsidRPr="0023115C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план</w:t>
            </w:r>
            <w:r w:rsidR="0023115C" w:rsidRPr="0023115C">
              <w:rPr>
                <w:rFonts w:ascii="Arial" w:hAnsi="Arial" w:cs="Arial"/>
                <w:lang w:val="sr-Latn-RS"/>
              </w:rPr>
              <w:t xml:space="preserve"> (</w:t>
            </w:r>
            <w:r>
              <w:rPr>
                <w:rFonts w:ascii="Arial" w:hAnsi="Arial" w:cs="Arial"/>
                <w:lang w:val="sr-Latn-RS"/>
              </w:rPr>
              <w:t>тлоцрт</w:t>
            </w:r>
            <w:r w:rsidR="0023115C" w:rsidRPr="0023115C">
              <w:rPr>
                <w:rFonts w:ascii="Arial" w:hAnsi="Arial" w:cs="Arial"/>
                <w:lang w:val="sr-Latn-RS"/>
              </w:rPr>
              <w:t xml:space="preserve">), </w:t>
            </w:r>
            <w:r>
              <w:rPr>
                <w:rFonts w:ascii="Arial" w:hAnsi="Arial" w:cs="Arial"/>
                <w:lang w:val="sr-Latn-RS"/>
              </w:rPr>
              <w:t>пројекат</w:t>
            </w:r>
            <w:r w:rsidR="0023115C" w:rsidRPr="0023115C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изградња</w:t>
            </w:r>
            <w:r w:rsidR="0023115C" w:rsidRPr="0023115C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локација</w:t>
            </w:r>
            <w:r w:rsidR="0023115C" w:rsidRPr="0023115C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23115C" w:rsidRPr="0023115C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величина</w:t>
            </w:r>
            <w:r w:rsidR="0023115C" w:rsidRPr="0023115C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</w:rPr>
              <w:t>просторија</w:t>
            </w:r>
            <w:r w:rsidR="0023115C" w:rsidRPr="0023115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у</w:t>
            </w:r>
            <w:r w:rsidR="0023115C" w:rsidRPr="0023115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којима</w:t>
            </w:r>
            <w:r w:rsidR="0023115C" w:rsidRPr="0023115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се</w:t>
            </w:r>
            <w:r w:rsidR="0023115C" w:rsidRPr="0023115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послује</w:t>
            </w:r>
            <w:r w:rsidR="0023115C" w:rsidRPr="0023115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с</w:t>
            </w:r>
            <w:r w:rsidR="0023115C" w:rsidRPr="0023115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храном</w:t>
            </w:r>
            <w:r w:rsidR="0023115C" w:rsidRPr="0023115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треба</w:t>
            </w:r>
            <w:r w:rsidR="0023115C" w:rsidRPr="0023115C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23115C" w:rsidRPr="0023115C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буду</w:t>
            </w:r>
            <w:r w:rsidR="0023115C" w:rsidRPr="0023115C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такви</w:t>
            </w:r>
            <w:r w:rsidR="0023115C" w:rsidRPr="0023115C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DD2185" w:rsidRPr="008E7A65">
              <w:rPr>
                <w:rFonts w:ascii="Arial" w:hAnsi="Arial" w:cs="Arial"/>
                <w:lang w:val="sr-Latn-RS"/>
              </w:rPr>
              <w:t>:</w:t>
            </w:r>
          </w:p>
          <w:p w:rsidR="00D33EFC" w:rsidRPr="008E7A65" w:rsidRDefault="004063A5" w:rsidP="00853F8D">
            <w:pPr>
              <w:rPr>
                <w:rFonts w:ascii="Arial" w:hAnsi="Arial" w:cs="Arial"/>
                <w:spacing w:val="-2"/>
                <w:lang w:val="sr-Latn-RS"/>
              </w:rPr>
            </w:pPr>
            <w:r>
              <w:rPr>
                <w:rFonts w:ascii="Arial" w:hAnsi="Arial" w:cs="Arial"/>
                <w:spacing w:val="-2"/>
                <w:lang w:val="sr-Latn-RS"/>
              </w:rPr>
              <w:t>где</w:t>
            </w:r>
            <w:r w:rsidR="005A0A27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је</w:t>
            </w:r>
            <w:r w:rsidR="005A0A27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то</w:t>
            </w:r>
            <w:r w:rsidR="005A0A27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потребно</w:t>
            </w:r>
            <w:r w:rsidR="005A0A27" w:rsidRPr="008E7A65">
              <w:rPr>
                <w:rFonts w:ascii="Arial" w:hAnsi="Arial" w:cs="Arial"/>
                <w:spacing w:val="-2"/>
                <w:lang w:val="sr-Latn-RS"/>
              </w:rPr>
              <w:t xml:space="preserve">, </w:t>
            </w:r>
            <w:r>
              <w:rPr>
                <w:rFonts w:ascii="Arial" w:hAnsi="Arial" w:cs="Arial"/>
                <w:spacing w:val="-2"/>
                <w:lang w:val="sr-Latn-RS"/>
              </w:rPr>
              <w:t>омогућавају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адекватну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контролу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температурних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услова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руковање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складиштење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хране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>.</w:t>
            </w:r>
          </w:p>
          <w:p w:rsidR="00D33EFC" w:rsidRPr="008E7A65" w:rsidRDefault="004063A5" w:rsidP="00853F8D">
            <w:pPr>
              <w:rPr>
                <w:rFonts w:ascii="Arial" w:hAnsi="Arial" w:cs="Arial"/>
                <w:spacing w:val="-2"/>
                <w:lang w:val="sr-Latn-RS"/>
              </w:rPr>
            </w:pPr>
            <w:r>
              <w:rPr>
                <w:rFonts w:ascii="Arial" w:hAnsi="Arial" w:cs="Arial"/>
                <w:spacing w:val="-2"/>
                <w:lang w:val="sr-Latn-RS"/>
              </w:rPr>
              <w:t>Просторије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су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довољног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капацитета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одржавање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одговарајуће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температуре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хране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за</w:t>
            </w:r>
            <w:r w:rsidR="009B12EB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опрему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која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омогућава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да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такве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температуре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прате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, </w:t>
            </w:r>
            <w:r>
              <w:rPr>
                <w:rFonts w:ascii="Arial" w:hAnsi="Arial" w:cs="Arial"/>
                <w:spacing w:val="-2"/>
                <w:lang w:val="sr-Latn-RS"/>
              </w:rPr>
              <w:t>где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је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потребно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, </w:t>
            </w:r>
            <w:r>
              <w:rPr>
                <w:rFonts w:ascii="Arial" w:hAnsi="Arial" w:cs="Arial"/>
                <w:spacing w:val="-2"/>
                <w:lang w:val="sr-Latn-RS"/>
              </w:rPr>
              <w:t>записују</w:t>
            </w:r>
            <w:r w:rsidR="00FE3618" w:rsidRPr="008E7A65">
              <w:rPr>
                <w:rFonts w:ascii="Arial" w:hAnsi="Arial" w:cs="Arial"/>
                <w:spacing w:val="-2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Align w:val="center"/>
          </w:tcPr>
          <w:p w:rsidR="00D33EFC" w:rsidRPr="008E7A65" w:rsidRDefault="00D33EFC" w:rsidP="00853F8D">
            <w:pPr>
              <w:ind w:left="-84" w:right="-81"/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vAlign w:val="center"/>
          </w:tcPr>
          <w:p w:rsidR="00D33EFC" w:rsidRPr="008E7A65" w:rsidRDefault="00D33EFC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</w:p>
        </w:tc>
        <w:tc>
          <w:tcPr>
            <w:tcW w:w="4848" w:type="dxa"/>
          </w:tcPr>
          <w:p w:rsidR="00D33EFC" w:rsidRPr="008E7A65" w:rsidRDefault="00D33EFC" w:rsidP="009B12EB">
            <w:pPr>
              <w:rPr>
                <w:rFonts w:ascii="Arial" w:hAnsi="Arial" w:cs="Arial"/>
                <w:spacing w:val="-2"/>
                <w:lang w:val="sr-Latn-RS"/>
              </w:rPr>
            </w:pP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Align w:val="center"/>
          </w:tcPr>
          <w:p w:rsidR="00D33EFC" w:rsidRPr="008E7A65" w:rsidRDefault="004063A5" w:rsidP="00853F8D">
            <w:pPr>
              <w:spacing w:before="60" w:after="60"/>
              <w:ind w:left="-84" w:right="-81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А</w:t>
            </w:r>
            <w:r w:rsidR="006568CE" w:rsidRPr="008E7A65">
              <w:rPr>
                <w:rFonts w:ascii="Arial" w:hAnsi="Arial" w:cs="Arial"/>
                <w:b/>
                <w:lang w:val="sr-Latn-RS"/>
              </w:rPr>
              <w:t>1</w:t>
            </w:r>
          </w:p>
        </w:tc>
        <w:tc>
          <w:tcPr>
            <w:tcW w:w="8580" w:type="dxa"/>
            <w:gridSpan w:val="6"/>
            <w:vAlign w:val="center"/>
          </w:tcPr>
          <w:p w:rsidR="00D33EFC" w:rsidRPr="008E7A65" w:rsidRDefault="004063A5" w:rsidP="00853F8D">
            <w:pPr>
              <w:pStyle w:val="Heading2"/>
              <w:ind w:left="0"/>
              <w:rPr>
                <w:rFonts w:ascii="Arial" w:hAnsi="Arial" w:cs="Arial"/>
                <w:lang w:val="sr-Latn-RS"/>
              </w:rPr>
            </w:pPr>
            <w:bookmarkStart w:id="5" w:name="_Toc423600594"/>
            <w:r>
              <w:rPr>
                <w:b/>
                <w:i w:val="0"/>
                <w:lang w:val="sr-Latn-RS"/>
              </w:rPr>
              <w:t>ОДВОД</w:t>
            </w:r>
            <w:r w:rsidR="00D33EFC" w:rsidRPr="008E7A65">
              <w:rPr>
                <w:b/>
                <w:i w:val="0"/>
                <w:lang w:val="sr-Latn-RS"/>
              </w:rPr>
              <w:t xml:space="preserve"> </w:t>
            </w:r>
            <w:r>
              <w:rPr>
                <w:b/>
                <w:i w:val="0"/>
                <w:lang w:val="sr-Latn-RS"/>
              </w:rPr>
              <w:t>ОТПАДНЕ</w:t>
            </w:r>
            <w:r w:rsidR="00D33EFC" w:rsidRPr="008E7A65">
              <w:rPr>
                <w:b/>
                <w:i w:val="0"/>
                <w:lang w:val="sr-Latn-RS"/>
              </w:rPr>
              <w:t xml:space="preserve"> </w:t>
            </w:r>
            <w:r>
              <w:rPr>
                <w:b/>
                <w:i w:val="0"/>
                <w:lang w:val="sr-Latn-RS"/>
              </w:rPr>
              <w:t>ВОДЕ</w:t>
            </w:r>
            <w:bookmarkEnd w:id="5"/>
          </w:p>
        </w:tc>
      </w:tr>
      <w:tr w:rsidR="00D33EFC" w:rsidRPr="008E7A65" w:rsidTr="00853F8D">
        <w:tc>
          <w:tcPr>
            <w:tcW w:w="1451" w:type="dxa"/>
            <w:vMerge w:val="restart"/>
            <w:vAlign w:val="center"/>
          </w:tcPr>
          <w:p w:rsidR="00D33EFC" w:rsidRPr="008E7A65" w:rsidRDefault="004063A5" w:rsidP="00853F8D">
            <w:pPr>
              <w:ind w:left="-84" w:right="-81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</w:t>
            </w:r>
            <w:r w:rsidR="00D33EFC" w:rsidRPr="008E7A65">
              <w:rPr>
                <w:rFonts w:ascii="Arial" w:hAnsi="Arial" w:cs="Arial"/>
                <w:lang w:val="sr-Latn-RS"/>
              </w:rPr>
              <w:t>, 8;</w:t>
            </w:r>
          </w:p>
        </w:tc>
        <w:tc>
          <w:tcPr>
            <w:tcW w:w="500" w:type="dxa"/>
            <w:vAlign w:val="center"/>
          </w:tcPr>
          <w:p w:rsidR="00D33EFC" w:rsidRPr="008E7A65" w:rsidRDefault="00742694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8</w:t>
            </w:r>
          </w:p>
        </w:tc>
        <w:tc>
          <w:tcPr>
            <w:tcW w:w="4848" w:type="dxa"/>
          </w:tcPr>
          <w:p w:rsidR="00D33EFC" w:rsidRPr="008E7A65" w:rsidRDefault="004063A5" w:rsidP="00604406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Опрема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одвод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отпадних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вода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таква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604406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спречава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ризик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контаминације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радним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деловима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објекта</w:t>
            </w:r>
            <w:r w:rsidR="00FE3618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autoSpaceDE w:val="0"/>
              <w:autoSpaceDN w:val="0"/>
              <w:adjustRightInd w:val="0"/>
              <w:jc w:val="both"/>
              <w:rPr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/>
            <w:vAlign w:val="center"/>
          </w:tcPr>
          <w:p w:rsidR="00D33EFC" w:rsidRPr="008E7A65" w:rsidRDefault="00D33EFC" w:rsidP="00853F8D">
            <w:pPr>
              <w:ind w:left="-84" w:right="-81"/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vAlign w:val="center"/>
          </w:tcPr>
          <w:p w:rsidR="00D33EFC" w:rsidRPr="008E7A65" w:rsidRDefault="00742694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9</w:t>
            </w:r>
          </w:p>
        </w:tc>
        <w:tc>
          <w:tcPr>
            <w:tcW w:w="4848" w:type="dxa"/>
          </w:tcPr>
          <w:p w:rsidR="00D33EFC" w:rsidRPr="008E7A65" w:rsidRDefault="004063A5" w:rsidP="00604406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Уколико</w:t>
            </w:r>
            <w:r w:rsidR="00146423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</w:t>
            </w:r>
            <w:r w:rsidR="00146423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одводни</w:t>
            </w:r>
            <w:r w:rsidR="00146423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канали</w:t>
            </w:r>
            <w:r w:rsidR="00146423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потпуно</w:t>
            </w:r>
            <w:r w:rsidR="00146423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146423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делимично</w:t>
            </w:r>
            <w:r w:rsidR="00146423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отоврени</w:t>
            </w:r>
            <w:r w:rsidR="00146423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треба</w:t>
            </w:r>
            <w:r w:rsidR="00146423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146423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буду</w:t>
            </w:r>
            <w:r w:rsidR="00146423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пројектовани</w:t>
            </w:r>
            <w:r w:rsidR="007055D5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тако</w:t>
            </w:r>
            <w:r w:rsidR="007055D5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7055D5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осигурају</w:t>
            </w:r>
            <w:r w:rsidR="007055D5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7055D5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отпад</w:t>
            </w:r>
            <w:r w:rsidR="007055D5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не</w:t>
            </w:r>
            <w:r w:rsidR="007055D5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отиче</w:t>
            </w:r>
            <w:r w:rsidR="007055D5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из</w:t>
            </w:r>
            <w:r w:rsidR="007055D5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контаминираног</w:t>
            </w:r>
            <w:r w:rsidR="007055D5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према</w:t>
            </w:r>
            <w:r w:rsidR="007055D5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чистом</w:t>
            </w:r>
            <w:r w:rsidR="007055D5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делу</w:t>
            </w:r>
            <w:r w:rsidR="007055D5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7055D5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7055D5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чисти</w:t>
            </w:r>
            <w:r w:rsidR="007055D5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део</w:t>
            </w:r>
            <w:r w:rsidR="007055D5" w:rsidRPr="008E7A65">
              <w:rPr>
                <w:rFonts w:ascii="Arial" w:hAnsi="Arial" w:cs="Arial"/>
                <w:lang w:val="sr-Latn-RS"/>
              </w:rPr>
              <w:t>.</w:t>
            </w:r>
            <w:r w:rsidR="00146423" w:rsidRPr="008E7A65">
              <w:rPr>
                <w:rFonts w:ascii="Arial" w:hAnsi="Arial" w:cs="Arial"/>
                <w:lang w:val="sr-Latn-RS"/>
              </w:rPr>
              <w:t xml:space="preserve"> 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Align w:val="center"/>
          </w:tcPr>
          <w:p w:rsidR="00D33EFC" w:rsidRPr="008E7A65" w:rsidRDefault="004063A5" w:rsidP="00853F8D">
            <w:pPr>
              <w:spacing w:before="60" w:after="60"/>
              <w:ind w:left="-84" w:right="-81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А</w:t>
            </w:r>
            <w:r w:rsidR="006568CE" w:rsidRPr="008E7A65">
              <w:rPr>
                <w:rFonts w:ascii="Arial" w:hAnsi="Arial" w:cs="Arial"/>
                <w:b/>
                <w:lang w:val="sr-Latn-RS"/>
              </w:rPr>
              <w:t>2</w:t>
            </w:r>
          </w:p>
        </w:tc>
        <w:tc>
          <w:tcPr>
            <w:tcW w:w="8580" w:type="dxa"/>
            <w:gridSpan w:val="6"/>
            <w:vAlign w:val="center"/>
          </w:tcPr>
          <w:p w:rsidR="00D33EFC" w:rsidRPr="008E7A65" w:rsidRDefault="004063A5" w:rsidP="00853F8D">
            <w:pPr>
              <w:pStyle w:val="Heading2"/>
              <w:ind w:left="0"/>
              <w:rPr>
                <w:rFonts w:ascii="Arial" w:hAnsi="Arial" w:cs="Arial"/>
                <w:lang w:val="sr-Latn-RS"/>
              </w:rPr>
            </w:pPr>
            <w:bookmarkStart w:id="6" w:name="_Toc423600596"/>
            <w:r>
              <w:rPr>
                <w:b/>
                <w:i w:val="0"/>
                <w:lang w:val="sr-Latn-RS"/>
              </w:rPr>
              <w:t>ПОДОВИ</w:t>
            </w:r>
            <w:r w:rsidR="00D33EFC" w:rsidRPr="008E7A65">
              <w:rPr>
                <w:b/>
                <w:i w:val="0"/>
                <w:lang w:val="sr-Latn-RS"/>
              </w:rPr>
              <w:t xml:space="preserve"> (</w:t>
            </w:r>
            <w:r>
              <w:rPr>
                <w:b/>
                <w:i w:val="0"/>
                <w:lang w:val="sr-Latn-RS"/>
              </w:rPr>
              <w:t>ПРОСТОРИЈЕ</w:t>
            </w:r>
            <w:r w:rsidR="00D33EFC" w:rsidRPr="008E7A65">
              <w:rPr>
                <w:b/>
                <w:i w:val="0"/>
                <w:lang w:val="sr-Latn-RS"/>
              </w:rPr>
              <w:t xml:space="preserve"> </w:t>
            </w:r>
            <w:r>
              <w:rPr>
                <w:b/>
                <w:i w:val="0"/>
                <w:lang w:val="sr-Latn-RS"/>
              </w:rPr>
              <w:t>ГДЕ</w:t>
            </w:r>
            <w:r w:rsidR="00D33EFC" w:rsidRPr="008E7A65">
              <w:rPr>
                <w:b/>
                <w:i w:val="0"/>
                <w:lang w:val="sr-Latn-RS"/>
              </w:rPr>
              <w:t xml:space="preserve"> </w:t>
            </w:r>
            <w:r>
              <w:rPr>
                <w:b/>
                <w:i w:val="0"/>
                <w:lang w:val="sr-Latn-RS"/>
              </w:rPr>
              <w:t>СЕ</w:t>
            </w:r>
            <w:r w:rsidR="00D33EFC" w:rsidRPr="008E7A65">
              <w:rPr>
                <w:b/>
                <w:i w:val="0"/>
                <w:lang w:val="sr-Latn-RS"/>
              </w:rPr>
              <w:t xml:space="preserve"> </w:t>
            </w:r>
            <w:r>
              <w:rPr>
                <w:b/>
                <w:i w:val="0"/>
                <w:lang w:val="sr-Latn-RS"/>
              </w:rPr>
              <w:t>ХРАНА</w:t>
            </w:r>
            <w:r w:rsidR="00AE4964" w:rsidRPr="008E7A65">
              <w:rPr>
                <w:b/>
                <w:i w:val="0"/>
                <w:lang w:val="sr-Latn-RS"/>
              </w:rPr>
              <w:t xml:space="preserve"> </w:t>
            </w:r>
            <w:r>
              <w:rPr>
                <w:b/>
                <w:i w:val="0"/>
                <w:lang w:val="sr-Latn-RS"/>
              </w:rPr>
              <w:t>ПРИПРЕМА</w:t>
            </w:r>
            <w:r w:rsidR="00AE4964" w:rsidRPr="008E7A65">
              <w:rPr>
                <w:b/>
                <w:i w:val="0"/>
                <w:lang w:val="sr-Latn-RS"/>
              </w:rPr>
              <w:t xml:space="preserve">, </w:t>
            </w:r>
            <w:r>
              <w:rPr>
                <w:b/>
                <w:i w:val="0"/>
                <w:lang w:val="sr-Latn-RS"/>
              </w:rPr>
              <w:t>ОБРАЂУЈЕ</w:t>
            </w:r>
            <w:r w:rsidR="00AE4964" w:rsidRPr="008E7A65">
              <w:rPr>
                <w:b/>
                <w:i w:val="0"/>
                <w:lang w:val="sr-Latn-RS"/>
              </w:rPr>
              <w:t xml:space="preserve"> </w:t>
            </w:r>
            <w:r>
              <w:rPr>
                <w:b/>
                <w:i w:val="0"/>
                <w:lang w:val="sr-Latn-RS"/>
              </w:rPr>
              <w:t>ИЛИ</w:t>
            </w:r>
            <w:r w:rsidR="00AE4964" w:rsidRPr="008E7A65">
              <w:rPr>
                <w:b/>
                <w:i w:val="0"/>
                <w:lang w:val="sr-Latn-RS"/>
              </w:rPr>
              <w:t xml:space="preserve"> </w:t>
            </w:r>
            <w:r>
              <w:rPr>
                <w:b/>
                <w:i w:val="0"/>
                <w:lang w:val="sr-Latn-RS"/>
              </w:rPr>
              <w:t>ПРЕРАЂУЈЕ</w:t>
            </w:r>
            <w:r w:rsidR="00D33EFC" w:rsidRPr="008E7A65">
              <w:rPr>
                <w:b/>
                <w:i w:val="0"/>
                <w:lang w:val="sr-Latn-RS"/>
              </w:rPr>
              <w:t>)</w:t>
            </w:r>
            <w:bookmarkEnd w:id="6"/>
          </w:p>
        </w:tc>
      </w:tr>
      <w:tr w:rsidR="00D33EFC" w:rsidRPr="008E7A65" w:rsidTr="00853F8D">
        <w:tc>
          <w:tcPr>
            <w:tcW w:w="1451" w:type="dxa"/>
            <w:vMerge w:val="restart"/>
            <w:vAlign w:val="center"/>
          </w:tcPr>
          <w:p w:rsidR="00D33EFC" w:rsidRPr="008E7A65" w:rsidRDefault="004063A5" w:rsidP="00853F8D">
            <w:pPr>
              <w:ind w:left="-56" w:right="-81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II</w:t>
            </w:r>
            <w:r w:rsidR="00D33EFC" w:rsidRPr="008E7A65">
              <w:rPr>
                <w:rFonts w:ascii="Arial" w:hAnsi="Arial" w:cs="Arial"/>
                <w:lang w:val="sr-Latn-RS"/>
              </w:rPr>
              <w:t>,1</w:t>
            </w:r>
            <w:r>
              <w:rPr>
                <w:rFonts w:ascii="Arial" w:hAnsi="Arial" w:cs="Arial"/>
                <w:lang w:val="sr-Latn-RS"/>
              </w:rPr>
              <w:t>а</w:t>
            </w:r>
            <w:r w:rsidR="00D33EFC" w:rsidRPr="008E7A65">
              <w:rPr>
                <w:rFonts w:ascii="Arial" w:hAnsi="Arial" w:cs="Arial"/>
                <w:lang w:val="sr-Latn-RS"/>
              </w:rPr>
              <w:t>;</w:t>
            </w:r>
          </w:p>
        </w:tc>
        <w:tc>
          <w:tcPr>
            <w:tcW w:w="500" w:type="dxa"/>
            <w:vAlign w:val="center"/>
          </w:tcPr>
          <w:p w:rsidR="00D33EFC" w:rsidRPr="008E7A65" w:rsidRDefault="00742694" w:rsidP="007D145C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10</w:t>
            </w:r>
          </w:p>
        </w:tc>
        <w:tc>
          <w:tcPr>
            <w:tcW w:w="4848" w:type="dxa"/>
          </w:tcPr>
          <w:p w:rsidR="00D33EFC" w:rsidRPr="008E7A65" w:rsidRDefault="004063A5" w:rsidP="00853F8D">
            <w:pPr>
              <w:spacing w:before="20" w:after="2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Површине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подова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добром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стању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могу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лако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чисте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где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потребно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дезинфикују</w:t>
            </w:r>
            <w:r w:rsidR="00015D2A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/>
            <w:vAlign w:val="center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vAlign w:val="center"/>
          </w:tcPr>
          <w:p w:rsidR="00D33EFC" w:rsidRPr="008E7A65" w:rsidRDefault="00742694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11</w:t>
            </w:r>
          </w:p>
        </w:tc>
        <w:tc>
          <w:tcPr>
            <w:tcW w:w="4848" w:type="dxa"/>
          </w:tcPr>
          <w:p w:rsidR="00D33EFC" w:rsidRPr="008E7A65" w:rsidRDefault="004063A5" w:rsidP="003520F0">
            <w:pPr>
              <w:spacing w:before="20" w:after="2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Подови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израђени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непропусног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неапсорбујућег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перивог</w:t>
            </w:r>
            <w:r w:rsidR="00D33EFC" w:rsidRPr="008E7A65">
              <w:rPr>
                <w:rFonts w:ascii="Arial" w:hAnsi="Arial" w:cs="Arial"/>
                <w:lang w:val="sr-Latn-RS"/>
              </w:rPr>
              <w:t>/</w:t>
            </w:r>
            <w:r>
              <w:rPr>
                <w:rFonts w:ascii="Arial" w:hAnsi="Arial" w:cs="Arial"/>
                <w:lang w:val="sr-Latn-RS"/>
              </w:rPr>
              <w:t>водоотпорног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lastRenderedPageBreak/>
              <w:t>нетоксичног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материјала</w:t>
            </w:r>
            <w:r w:rsidR="0023115C">
              <w:rPr>
                <w:rFonts w:ascii="Arial" w:hAnsi="Arial" w:cs="Arial"/>
                <w:lang w:val="sr-Latn-RS"/>
              </w:rPr>
              <w:t>.</w:t>
            </w:r>
            <w:r w:rsidR="00A43FC8" w:rsidRPr="008E7A65">
              <w:rPr>
                <w:rFonts w:ascii="Arial" w:hAnsi="Arial" w:cs="Arial"/>
                <w:lang w:val="sr-Latn-RS"/>
              </w:rPr>
              <w:t xml:space="preserve"> 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/>
            <w:vAlign w:val="center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vAlign w:val="center"/>
          </w:tcPr>
          <w:p w:rsidR="00D33EFC" w:rsidRPr="008E7A65" w:rsidRDefault="00742694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12</w:t>
            </w:r>
          </w:p>
        </w:tc>
        <w:tc>
          <w:tcPr>
            <w:tcW w:w="4848" w:type="dxa"/>
          </w:tcPr>
          <w:p w:rsidR="00D33EFC" w:rsidRPr="008E7A65" w:rsidRDefault="004063A5" w:rsidP="003A5B48">
            <w:pPr>
              <w:spacing w:before="20" w:after="2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Подови</w:t>
            </w:r>
            <w:r w:rsidR="003A5B48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</w:t>
            </w:r>
            <w:r w:rsidR="003A5B48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такви</w:t>
            </w:r>
            <w:r w:rsidR="003A5B48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дозвољававајуотицање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отпадних</w:t>
            </w:r>
            <w:r w:rsidR="003A5B48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вода</w:t>
            </w:r>
            <w:r w:rsidR="003A5B48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одговарајуће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површине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где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потребно</w:t>
            </w:r>
            <w:r w:rsidR="00FE3618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Align w:val="center"/>
          </w:tcPr>
          <w:p w:rsidR="00D33EFC" w:rsidRPr="008E7A65" w:rsidRDefault="004063A5" w:rsidP="00853F8D">
            <w:pPr>
              <w:spacing w:before="60" w:after="60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А</w:t>
            </w:r>
            <w:r w:rsidR="006568CE" w:rsidRPr="008E7A65">
              <w:rPr>
                <w:rFonts w:ascii="Arial" w:hAnsi="Arial" w:cs="Arial"/>
                <w:b/>
                <w:lang w:val="sr-Latn-RS"/>
              </w:rPr>
              <w:t>3</w:t>
            </w:r>
          </w:p>
        </w:tc>
        <w:tc>
          <w:tcPr>
            <w:tcW w:w="8580" w:type="dxa"/>
            <w:gridSpan w:val="6"/>
            <w:vAlign w:val="center"/>
          </w:tcPr>
          <w:p w:rsidR="00D33EFC" w:rsidRPr="008E7A65" w:rsidRDefault="004063A5" w:rsidP="00853F8D">
            <w:pPr>
              <w:spacing w:before="60" w:after="60"/>
              <w:rPr>
                <w:rFonts w:ascii="Arial" w:hAnsi="Arial" w:cs="Arial"/>
                <w:lang w:val="sr-Latn-RS"/>
              </w:rPr>
            </w:pPr>
            <w:r>
              <w:rPr>
                <w:b/>
                <w:lang w:val="sr-Latn-RS"/>
              </w:rPr>
              <w:t>ЗИДОВИ</w:t>
            </w:r>
            <w:r w:rsidR="00D33EFC" w:rsidRPr="008E7A65">
              <w:rPr>
                <w:b/>
                <w:lang w:val="sr-Latn-RS"/>
              </w:rPr>
              <w:t xml:space="preserve"> (</w:t>
            </w:r>
            <w:r>
              <w:rPr>
                <w:b/>
                <w:lang w:val="sr-Latn-RS"/>
              </w:rPr>
              <w:t>ПРОСТОРИЈЕ</w:t>
            </w:r>
            <w:r w:rsidR="00D33EFC" w:rsidRPr="008E7A65">
              <w:rPr>
                <w:b/>
                <w:lang w:val="sr-Latn-RS"/>
              </w:rPr>
              <w:t xml:space="preserve"> </w:t>
            </w:r>
            <w:r>
              <w:rPr>
                <w:b/>
                <w:lang w:val="sr-Latn-RS"/>
              </w:rPr>
              <w:t>ГДЕ</w:t>
            </w:r>
            <w:r w:rsidR="00D33EFC" w:rsidRPr="008E7A65">
              <w:rPr>
                <w:b/>
                <w:lang w:val="sr-Latn-RS"/>
              </w:rPr>
              <w:t xml:space="preserve"> </w:t>
            </w:r>
            <w:r>
              <w:rPr>
                <w:b/>
                <w:lang w:val="sr-Latn-RS"/>
              </w:rPr>
              <w:t>СЕ</w:t>
            </w:r>
            <w:r w:rsidR="00D33EFC" w:rsidRPr="008E7A65">
              <w:rPr>
                <w:b/>
                <w:lang w:val="sr-Latn-RS"/>
              </w:rPr>
              <w:t xml:space="preserve"> </w:t>
            </w:r>
            <w:r>
              <w:rPr>
                <w:b/>
                <w:lang w:val="sr-Latn-RS"/>
              </w:rPr>
              <w:t>ХРАНА</w:t>
            </w:r>
            <w:r w:rsidR="00AE4964" w:rsidRPr="008E7A65">
              <w:rPr>
                <w:b/>
                <w:lang w:val="sr-Latn-RS"/>
              </w:rPr>
              <w:t xml:space="preserve"> </w:t>
            </w:r>
            <w:r>
              <w:rPr>
                <w:b/>
                <w:lang w:val="sr-Latn-RS"/>
              </w:rPr>
              <w:t>ПРИПРЕМА</w:t>
            </w:r>
            <w:r w:rsidR="00AE4964" w:rsidRPr="008E7A65">
              <w:rPr>
                <w:b/>
                <w:lang w:val="sr-Latn-RS"/>
              </w:rPr>
              <w:t xml:space="preserve">, </w:t>
            </w:r>
            <w:r>
              <w:rPr>
                <w:b/>
                <w:lang w:val="sr-Latn-RS"/>
              </w:rPr>
              <w:t>ОБРАЂУЈЕ</w:t>
            </w:r>
            <w:r w:rsidR="00AE4964" w:rsidRPr="008E7A65">
              <w:rPr>
                <w:b/>
                <w:lang w:val="sr-Latn-RS"/>
              </w:rPr>
              <w:t xml:space="preserve"> </w:t>
            </w:r>
            <w:r>
              <w:rPr>
                <w:b/>
                <w:lang w:val="sr-Latn-RS"/>
              </w:rPr>
              <w:t>ИЛИ</w:t>
            </w:r>
            <w:r w:rsidR="00AE4964" w:rsidRPr="008E7A65">
              <w:rPr>
                <w:b/>
                <w:lang w:val="sr-Latn-RS"/>
              </w:rPr>
              <w:t xml:space="preserve"> </w:t>
            </w:r>
            <w:r>
              <w:rPr>
                <w:b/>
                <w:lang w:val="sr-Latn-RS"/>
              </w:rPr>
              <w:t>ПРЕРАЂУЈЕ</w:t>
            </w:r>
            <w:r w:rsidR="00D33EFC" w:rsidRPr="008E7A65">
              <w:rPr>
                <w:b/>
                <w:lang w:val="sr-Latn-RS"/>
              </w:rPr>
              <w:t>)</w:t>
            </w:r>
          </w:p>
        </w:tc>
      </w:tr>
      <w:tr w:rsidR="00D33EFC" w:rsidRPr="008E7A65" w:rsidTr="00853F8D">
        <w:tc>
          <w:tcPr>
            <w:tcW w:w="1451" w:type="dxa"/>
            <w:vMerge w:val="restart"/>
            <w:vAlign w:val="center"/>
          </w:tcPr>
          <w:p w:rsidR="00D33EFC" w:rsidRPr="008E7A65" w:rsidRDefault="004063A5" w:rsidP="00853F8D">
            <w:pPr>
              <w:ind w:left="-84" w:right="-81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II</w:t>
            </w:r>
            <w:r w:rsidR="00D33EFC" w:rsidRPr="008E7A65">
              <w:rPr>
                <w:rFonts w:ascii="Arial" w:hAnsi="Arial" w:cs="Arial"/>
                <w:lang w:val="sr-Latn-RS"/>
              </w:rPr>
              <w:t>,1</w:t>
            </w:r>
            <w:r>
              <w:rPr>
                <w:rFonts w:ascii="Arial" w:hAnsi="Arial" w:cs="Arial"/>
                <w:lang w:val="sr-Latn-RS"/>
              </w:rPr>
              <w:t>б</w:t>
            </w:r>
          </w:p>
        </w:tc>
        <w:tc>
          <w:tcPr>
            <w:tcW w:w="500" w:type="dxa"/>
            <w:vAlign w:val="center"/>
          </w:tcPr>
          <w:p w:rsidR="00D33EFC" w:rsidRPr="008E7A65" w:rsidRDefault="00742694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13</w:t>
            </w:r>
          </w:p>
        </w:tc>
        <w:tc>
          <w:tcPr>
            <w:tcW w:w="4848" w:type="dxa"/>
          </w:tcPr>
          <w:p w:rsidR="00D33EFC" w:rsidRPr="008E7A65" w:rsidRDefault="004063A5" w:rsidP="00853F8D">
            <w:pPr>
              <w:spacing w:before="20" w:after="2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Површине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зидова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добром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стању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могу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лако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чисте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где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потребно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дезинфикују</w:t>
            </w:r>
            <w:r w:rsidR="0044213C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/>
            <w:vAlign w:val="center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vAlign w:val="center"/>
          </w:tcPr>
          <w:p w:rsidR="00D33EFC" w:rsidRPr="008E7A65" w:rsidRDefault="00742694" w:rsidP="00742694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14</w:t>
            </w:r>
          </w:p>
        </w:tc>
        <w:tc>
          <w:tcPr>
            <w:tcW w:w="4848" w:type="dxa"/>
          </w:tcPr>
          <w:p w:rsidR="00D33EFC" w:rsidRPr="008E7A65" w:rsidRDefault="004063A5" w:rsidP="003A5B48">
            <w:pPr>
              <w:spacing w:before="20" w:after="2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Површине</w:t>
            </w:r>
            <w:r w:rsidR="0044213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зидова</w:t>
            </w:r>
            <w:r w:rsidR="0044213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</w:t>
            </w:r>
            <w:r w:rsidR="0044213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израђене</w:t>
            </w:r>
            <w:r w:rsidR="0044213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</w:t>
            </w:r>
            <w:r w:rsidR="0044213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непропусног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неапсорбујућег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перивог</w:t>
            </w:r>
            <w:r w:rsidR="00D33EFC" w:rsidRPr="008E7A65">
              <w:rPr>
                <w:rFonts w:ascii="Arial" w:hAnsi="Arial" w:cs="Arial"/>
                <w:lang w:val="sr-Latn-RS"/>
              </w:rPr>
              <w:t>/</w:t>
            </w:r>
            <w:r>
              <w:rPr>
                <w:rFonts w:ascii="Arial" w:hAnsi="Arial" w:cs="Arial"/>
                <w:lang w:val="sr-Latn-RS"/>
              </w:rPr>
              <w:t>водооптпорног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нетоксичног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материјала</w:t>
            </w:r>
            <w:r w:rsidR="00336D3F" w:rsidRPr="008E7A65">
              <w:rPr>
                <w:rFonts w:ascii="Arial" w:hAnsi="Arial" w:cs="Arial"/>
                <w:lang w:val="sr-Latn-RS"/>
              </w:rPr>
              <w:t xml:space="preserve"> 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/>
            <w:vAlign w:val="center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vAlign w:val="center"/>
          </w:tcPr>
          <w:p w:rsidR="00D33EFC" w:rsidRPr="008E7A65" w:rsidRDefault="00742694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15</w:t>
            </w:r>
          </w:p>
        </w:tc>
        <w:tc>
          <w:tcPr>
            <w:tcW w:w="4848" w:type="dxa"/>
          </w:tcPr>
          <w:p w:rsidR="00D33EFC" w:rsidRPr="008E7A65" w:rsidRDefault="004063A5" w:rsidP="00FC571E">
            <w:pPr>
              <w:spacing w:before="20" w:after="2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Зидови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имају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равне</w:t>
            </w:r>
            <w:r w:rsidR="00D33EFC" w:rsidRPr="008E7A65">
              <w:rPr>
                <w:rFonts w:ascii="Arial" w:hAnsi="Arial" w:cs="Arial"/>
                <w:lang w:val="sr-Latn-RS"/>
              </w:rPr>
              <w:t>/</w:t>
            </w:r>
            <w:r>
              <w:rPr>
                <w:rFonts w:ascii="Arial" w:hAnsi="Arial" w:cs="Arial"/>
                <w:lang w:val="sr-Latn-RS"/>
              </w:rPr>
              <w:t>глатке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површине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висине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изложености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прљању</w:t>
            </w:r>
            <w:r w:rsidR="0044213C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Align w:val="center"/>
          </w:tcPr>
          <w:p w:rsidR="00D33EFC" w:rsidRPr="008E7A65" w:rsidRDefault="004063A5" w:rsidP="00853F8D">
            <w:pPr>
              <w:spacing w:before="60" w:after="60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А</w:t>
            </w:r>
            <w:r w:rsidR="00F529D7" w:rsidRPr="008E7A65">
              <w:rPr>
                <w:rFonts w:ascii="Arial" w:hAnsi="Arial" w:cs="Arial"/>
                <w:b/>
                <w:lang w:val="sr-Latn-RS"/>
              </w:rPr>
              <w:t>4</w:t>
            </w:r>
          </w:p>
        </w:tc>
        <w:tc>
          <w:tcPr>
            <w:tcW w:w="8580" w:type="dxa"/>
            <w:gridSpan w:val="6"/>
            <w:vAlign w:val="center"/>
          </w:tcPr>
          <w:p w:rsidR="00D33EFC" w:rsidRPr="008E7A65" w:rsidRDefault="004063A5" w:rsidP="00853F8D">
            <w:pPr>
              <w:spacing w:before="60" w:after="60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Таванице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, </w:t>
            </w:r>
            <w:r>
              <w:rPr>
                <w:rFonts w:ascii="Arial" w:hAnsi="Arial" w:cs="Arial"/>
                <w:b/>
                <w:lang w:val="sr-Latn-RS"/>
              </w:rPr>
              <w:t>унутрашње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површине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крова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, </w:t>
            </w:r>
            <w:r>
              <w:rPr>
                <w:rFonts w:ascii="Arial" w:hAnsi="Arial" w:cs="Arial"/>
                <w:b/>
                <w:lang w:val="sr-Latn-RS"/>
              </w:rPr>
              <w:t>горње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конструкције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  <w:r w:rsidR="00D33EFC" w:rsidRPr="008E7A65">
              <w:rPr>
                <w:rFonts w:ascii="Arial" w:hAnsi="Arial" w:cs="Arial"/>
                <w:lang w:val="sr-Latn-RS"/>
              </w:rPr>
              <w:t>(</w:t>
            </w:r>
            <w:r>
              <w:rPr>
                <w:rFonts w:ascii="Arial" w:hAnsi="Arial" w:cs="Arial"/>
                <w:lang w:val="sr-Latn-RS"/>
              </w:rPr>
              <w:t>просторије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где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храна</w:t>
            </w:r>
            <w:r w:rsidR="00AE4964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припрема</w:t>
            </w:r>
            <w:r w:rsidR="00AE4964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обрађује</w:t>
            </w:r>
            <w:r w:rsidR="00AE4964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AE4964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прерађује</w:t>
            </w:r>
            <w:r w:rsidR="00D33EFC" w:rsidRPr="008E7A65">
              <w:rPr>
                <w:rFonts w:ascii="Arial" w:hAnsi="Arial" w:cs="Arial"/>
                <w:lang w:val="sr-Latn-RS"/>
              </w:rPr>
              <w:t>)</w:t>
            </w:r>
          </w:p>
        </w:tc>
      </w:tr>
      <w:tr w:rsidR="00D33EFC" w:rsidRPr="008E7A65" w:rsidTr="00853F8D">
        <w:tc>
          <w:tcPr>
            <w:tcW w:w="1451" w:type="dxa"/>
            <w:vAlign w:val="center"/>
          </w:tcPr>
          <w:p w:rsidR="00D33EFC" w:rsidRPr="008E7A65" w:rsidRDefault="004063A5" w:rsidP="00853F8D">
            <w:pPr>
              <w:ind w:left="-84" w:right="-81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II</w:t>
            </w:r>
            <w:r w:rsidR="00D33EFC" w:rsidRPr="008E7A65">
              <w:rPr>
                <w:rFonts w:ascii="Arial" w:hAnsi="Arial" w:cs="Arial"/>
                <w:lang w:val="sr-Latn-RS"/>
              </w:rPr>
              <w:t>,1</w:t>
            </w:r>
            <w:r>
              <w:rPr>
                <w:rFonts w:ascii="Arial" w:hAnsi="Arial" w:cs="Arial"/>
                <w:lang w:val="sr-Latn-RS"/>
              </w:rPr>
              <w:t>ц</w:t>
            </w:r>
            <w:r w:rsidR="00D33EFC" w:rsidRPr="008E7A65">
              <w:rPr>
                <w:rFonts w:ascii="Arial" w:hAnsi="Arial" w:cs="Arial"/>
                <w:lang w:val="sr-Latn-RS"/>
              </w:rPr>
              <w:t>;</w:t>
            </w:r>
          </w:p>
        </w:tc>
        <w:tc>
          <w:tcPr>
            <w:tcW w:w="500" w:type="dxa"/>
            <w:vAlign w:val="center"/>
          </w:tcPr>
          <w:p w:rsidR="00D33EFC" w:rsidRPr="008E7A65" w:rsidRDefault="00E8250A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16</w:t>
            </w:r>
          </w:p>
        </w:tc>
        <w:tc>
          <w:tcPr>
            <w:tcW w:w="4848" w:type="dxa"/>
          </w:tcPr>
          <w:p w:rsidR="00D33EFC" w:rsidRPr="008E7A65" w:rsidRDefault="004063A5" w:rsidP="00853F8D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Израђени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тако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спрече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накупљање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нечистоће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смање</w:t>
            </w:r>
            <w:r w:rsidR="00FC571E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кондензацију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водене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паре</w:t>
            </w:r>
            <w:r w:rsidR="006373E3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појаву</w:t>
            </w:r>
            <w:r w:rsidR="006373E3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нежељених</w:t>
            </w:r>
            <w:r w:rsidR="006373E3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плесни</w:t>
            </w:r>
            <w:r w:rsidR="006373E3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385986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расипање</w:t>
            </w:r>
            <w:r w:rsidR="00385986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честица</w:t>
            </w:r>
            <w:r w:rsidR="00E83AFD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</w:tcPr>
          <w:p w:rsidR="00D33EFC" w:rsidRPr="008E7A65" w:rsidRDefault="004063A5" w:rsidP="00853F8D">
            <w:pPr>
              <w:spacing w:before="60" w:after="60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А</w:t>
            </w:r>
            <w:r w:rsidR="00F529D7" w:rsidRPr="008E7A65">
              <w:rPr>
                <w:rFonts w:ascii="Arial" w:hAnsi="Arial" w:cs="Arial"/>
                <w:b/>
                <w:lang w:val="sr-Latn-RS"/>
              </w:rPr>
              <w:t>5</w:t>
            </w:r>
          </w:p>
        </w:tc>
        <w:tc>
          <w:tcPr>
            <w:tcW w:w="8580" w:type="dxa"/>
            <w:gridSpan w:val="6"/>
            <w:vAlign w:val="center"/>
          </w:tcPr>
          <w:p w:rsidR="00D33EFC" w:rsidRPr="008E7A65" w:rsidRDefault="004063A5" w:rsidP="00853F8D">
            <w:pPr>
              <w:spacing w:before="60" w:after="6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Отвори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(</w:t>
            </w:r>
            <w:r>
              <w:rPr>
                <w:rFonts w:ascii="Arial" w:hAnsi="Arial" w:cs="Arial"/>
                <w:lang w:val="sr-Latn-RS"/>
              </w:rPr>
              <w:t>просторије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где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храна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припрема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обрађује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AE4964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прерађује</w:t>
            </w:r>
            <w:r w:rsidR="00D33EFC" w:rsidRPr="008E7A65">
              <w:rPr>
                <w:rFonts w:ascii="Arial" w:hAnsi="Arial" w:cs="Arial"/>
                <w:lang w:val="sr-Latn-RS"/>
              </w:rPr>
              <w:t>)</w:t>
            </w:r>
          </w:p>
        </w:tc>
      </w:tr>
      <w:tr w:rsidR="00D33EFC" w:rsidRPr="008E7A65" w:rsidTr="00853F8D">
        <w:tc>
          <w:tcPr>
            <w:tcW w:w="1451" w:type="dxa"/>
            <w:vMerge w:val="restart"/>
            <w:vAlign w:val="center"/>
          </w:tcPr>
          <w:p w:rsidR="004063A5" w:rsidRDefault="004063A5" w:rsidP="00853F8D">
            <w:pPr>
              <w:ind w:left="-84" w:right="-67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</w:p>
          <w:p w:rsidR="00D33EFC" w:rsidRPr="008E7A65" w:rsidRDefault="004063A5" w:rsidP="00853F8D">
            <w:pPr>
              <w:ind w:left="-84" w:right="-67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II</w:t>
            </w:r>
            <w:r w:rsidR="00D33EFC" w:rsidRPr="008E7A65">
              <w:rPr>
                <w:rFonts w:ascii="Arial" w:hAnsi="Arial" w:cs="Arial"/>
                <w:lang w:val="sr-Latn-RS"/>
              </w:rPr>
              <w:t>,1</w:t>
            </w:r>
            <w:r>
              <w:rPr>
                <w:rFonts w:ascii="Arial" w:hAnsi="Arial" w:cs="Arial"/>
                <w:lang w:val="sr-Latn-RS"/>
              </w:rPr>
              <w:t>д</w:t>
            </w:r>
            <w:r w:rsidR="00D33EFC" w:rsidRPr="008E7A65">
              <w:rPr>
                <w:rFonts w:ascii="Arial" w:hAnsi="Arial" w:cs="Arial"/>
                <w:lang w:val="sr-Latn-RS"/>
              </w:rPr>
              <w:t>;</w:t>
            </w:r>
          </w:p>
        </w:tc>
        <w:tc>
          <w:tcPr>
            <w:tcW w:w="500" w:type="dxa"/>
            <w:vAlign w:val="center"/>
          </w:tcPr>
          <w:p w:rsidR="00D33EFC" w:rsidRPr="008E7A65" w:rsidRDefault="00E8250A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17</w:t>
            </w:r>
          </w:p>
        </w:tc>
        <w:tc>
          <w:tcPr>
            <w:tcW w:w="4848" w:type="dxa"/>
          </w:tcPr>
          <w:p w:rsidR="00D33EFC" w:rsidRPr="008E7A65" w:rsidRDefault="004063A5" w:rsidP="006304D3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Прозори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други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отвори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конструисани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</w:t>
            </w:r>
            <w:r w:rsidR="002B2C4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изграђени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тако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спрече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накупљање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нечистоће</w:t>
            </w:r>
            <w:r w:rsidR="002B2C4C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/>
            <w:vAlign w:val="center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vAlign w:val="center"/>
          </w:tcPr>
          <w:p w:rsidR="00D33EFC" w:rsidRPr="008E7A65" w:rsidRDefault="00E8250A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18</w:t>
            </w:r>
          </w:p>
        </w:tc>
        <w:tc>
          <w:tcPr>
            <w:tcW w:w="4848" w:type="dxa"/>
          </w:tcPr>
          <w:p w:rsidR="00D33EFC" w:rsidRPr="008E7A65" w:rsidRDefault="004063A5" w:rsidP="00017F14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Прозори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други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отвори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који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могу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отворе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према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спољној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средини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опремљени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</w:t>
            </w:r>
            <w:r w:rsidR="00B40ACE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мрежама</w:t>
            </w:r>
            <w:r w:rsidR="00CA357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против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инсеката</w:t>
            </w:r>
            <w:r w:rsidR="00CA357C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/>
            <w:vAlign w:val="center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vAlign w:val="center"/>
          </w:tcPr>
          <w:p w:rsidR="00D33EFC" w:rsidRPr="008E7A65" w:rsidRDefault="00E8250A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19</w:t>
            </w:r>
          </w:p>
        </w:tc>
        <w:tc>
          <w:tcPr>
            <w:tcW w:w="4848" w:type="dxa"/>
          </w:tcPr>
          <w:p w:rsidR="00D33EFC" w:rsidRPr="008E7A65" w:rsidRDefault="004063A5" w:rsidP="00853F8D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Мреже</w:t>
            </w:r>
            <w:r w:rsidR="00CA357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против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инсеката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могу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лако</w:t>
            </w:r>
            <w:r w:rsidR="00017F14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скину</w:t>
            </w:r>
            <w:r w:rsidR="00D33EFC" w:rsidRPr="008E7A65">
              <w:rPr>
                <w:rFonts w:ascii="Arial" w:hAnsi="Arial" w:cs="Arial"/>
                <w:lang w:val="sr-Latn-RS"/>
              </w:rPr>
              <w:t>/</w:t>
            </w:r>
            <w:r>
              <w:rPr>
                <w:rFonts w:ascii="Arial" w:hAnsi="Arial" w:cs="Arial"/>
                <w:lang w:val="sr-Latn-RS"/>
              </w:rPr>
              <w:t>уклоне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зарад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чишћења</w:t>
            </w:r>
            <w:r w:rsidR="00CA357C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Align w:val="center"/>
          </w:tcPr>
          <w:p w:rsidR="00D33EFC" w:rsidRPr="008E7A65" w:rsidRDefault="004063A5" w:rsidP="00853F8D">
            <w:pPr>
              <w:spacing w:before="60" w:after="60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А</w:t>
            </w:r>
            <w:r w:rsidR="00F529D7" w:rsidRPr="008E7A65">
              <w:rPr>
                <w:rFonts w:ascii="Arial" w:hAnsi="Arial" w:cs="Arial"/>
                <w:b/>
                <w:lang w:val="sr-Latn-RS"/>
              </w:rPr>
              <w:t>6</w:t>
            </w:r>
          </w:p>
        </w:tc>
        <w:tc>
          <w:tcPr>
            <w:tcW w:w="8580" w:type="dxa"/>
            <w:gridSpan w:val="6"/>
            <w:vAlign w:val="center"/>
          </w:tcPr>
          <w:p w:rsidR="00D33EFC" w:rsidRPr="008E7A65" w:rsidRDefault="004063A5" w:rsidP="00853F8D">
            <w:pPr>
              <w:spacing w:before="60" w:after="6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Врата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(</w:t>
            </w:r>
            <w:r>
              <w:rPr>
                <w:rFonts w:ascii="Arial" w:hAnsi="Arial" w:cs="Arial"/>
                <w:lang w:val="sr-Latn-RS"/>
              </w:rPr>
              <w:t>просторије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где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храна</w:t>
            </w:r>
            <w:r w:rsidR="00D43781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припрема</w:t>
            </w:r>
            <w:r w:rsidR="00D43781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обрађује</w:t>
            </w:r>
            <w:r w:rsidR="00D43781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D43781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прерађује</w:t>
            </w:r>
            <w:r w:rsidR="00D33EFC" w:rsidRPr="008E7A65">
              <w:rPr>
                <w:rFonts w:ascii="Arial" w:hAnsi="Arial" w:cs="Arial"/>
                <w:lang w:val="sr-Latn-RS"/>
              </w:rPr>
              <w:t>)</w:t>
            </w:r>
          </w:p>
        </w:tc>
      </w:tr>
      <w:tr w:rsidR="00D33EFC" w:rsidRPr="008E7A65" w:rsidTr="00853F8D">
        <w:tc>
          <w:tcPr>
            <w:tcW w:w="1451" w:type="dxa"/>
            <w:vAlign w:val="center"/>
          </w:tcPr>
          <w:p w:rsidR="00D33EFC" w:rsidRPr="008E7A65" w:rsidRDefault="004063A5" w:rsidP="00853F8D">
            <w:pPr>
              <w:ind w:left="-84" w:right="-81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II</w:t>
            </w:r>
            <w:r w:rsidR="00D33EFC" w:rsidRPr="008E7A65">
              <w:rPr>
                <w:rFonts w:ascii="Arial" w:hAnsi="Arial" w:cs="Arial"/>
                <w:lang w:val="sr-Latn-RS"/>
              </w:rPr>
              <w:t>,1</w:t>
            </w:r>
            <w:r>
              <w:rPr>
                <w:rFonts w:ascii="Arial" w:hAnsi="Arial" w:cs="Arial"/>
                <w:lang w:val="sr-Latn-RS"/>
              </w:rPr>
              <w:t>е</w:t>
            </w:r>
            <w:r w:rsidR="00D33EFC" w:rsidRPr="008E7A65">
              <w:rPr>
                <w:rFonts w:ascii="Arial" w:hAnsi="Arial" w:cs="Arial"/>
                <w:lang w:val="sr-Latn-RS"/>
              </w:rPr>
              <w:t>;</w:t>
            </w:r>
          </w:p>
        </w:tc>
        <w:tc>
          <w:tcPr>
            <w:tcW w:w="500" w:type="dxa"/>
            <w:vAlign w:val="center"/>
          </w:tcPr>
          <w:p w:rsidR="00D33EFC" w:rsidRPr="008E7A65" w:rsidRDefault="00E8250A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20</w:t>
            </w:r>
          </w:p>
        </w:tc>
        <w:tc>
          <w:tcPr>
            <w:tcW w:w="4848" w:type="dxa"/>
          </w:tcPr>
          <w:p w:rsidR="00D33EFC" w:rsidRPr="008E7A65" w:rsidRDefault="004063A5" w:rsidP="00017F14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Врата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могу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лако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чисте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где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потребно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дезинфикују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. </w:t>
            </w:r>
            <w:r>
              <w:rPr>
                <w:rFonts w:ascii="Arial" w:hAnsi="Arial" w:cs="Arial"/>
                <w:lang w:val="sr-Latn-RS"/>
              </w:rPr>
              <w:t>Ово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захтева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употребу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глатких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неупијајућих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површина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</w:tcPr>
          <w:p w:rsidR="00D33EFC" w:rsidRPr="008E7A65" w:rsidRDefault="004063A5" w:rsidP="00853F8D">
            <w:pPr>
              <w:spacing w:before="60" w:after="60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А</w:t>
            </w:r>
            <w:r w:rsidR="00F529D7" w:rsidRPr="008E7A65">
              <w:rPr>
                <w:rFonts w:ascii="Arial" w:hAnsi="Arial" w:cs="Arial"/>
                <w:b/>
                <w:lang w:val="sr-Latn-RS"/>
              </w:rPr>
              <w:t>7</w:t>
            </w:r>
          </w:p>
        </w:tc>
        <w:tc>
          <w:tcPr>
            <w:tcW w:w="8580" w:type="dxa"/>
            <w:gridSpan w:val="6"/>
            <w:vAlign w:val="center"/>
          </w:tcPr>
          <w:p w:rsidR="00D33EFC" w:rsidRPr="008E7A65" w:rsidRDefault="004063A5" w:rsidP="00853F8D">
            <w:pPr>
              <w:spacing w:before="60" w:after="6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Осветљење</w:t>
            </w:r>
          </w:p>
        </w:tc>
      </w:tr>
      <w:tr w:rsidR="00D33EFC" w:rsidRPr="008E7A65" w:rsidTr="00853F8D">
        <w:tc>
          <w:tcPr>
            <w:tcW w:w="1451" w:type="dxa"/>
            <w:vMerge w:val="restart"/>
            <w:vAlign w:val="center"/>
          </w:tcPr>
          <w:p w:rsidR="00D33EFC" w:rsidRPr="008E7A65" w:rsidRDefault="004063A5" w:rsidP="00853F8D">
            <w:pPr>
              <w:ind w:left="-84" w:right="-81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</w:t>
            </w:r>
            <w:r w:rsidR="00D33EFC" w:rsidRPr="008E7A65">
              <w:rPr>
                <w:rFonts w:ascii="Arial" w:hAnsi="Arial" w:cs="Arial"/>
                <w:lang w:val="sr-Latn-RS"/>
              </w:rPr>
              <w:t>, 7;</w:t>
            </w:r>
          </w:p>
        </w:tc>
        <w:tc>
          <w:tcPr>
            <w:tcW w:w="500" w:type="dxa"/>
            <w:vAlign w:val="center"/>
          </w:tcPr>
          <w:p w:rsidR="00D33EFC" w:rsidRPr="008E7A65" w:rsidRDefault="00E8250A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21</w:t>
            </w:r>
          </w:p>
        </w:tc>
        <w:tc>
          <w:tcPr>
            <w:tcW w:w="4848" w:type="dxa"/>
          </w:tcPr>
          <w:p w:rsidR="00D33EFC" w:rsidRPr="008E7A65" w:rsidRDefault="004063A5" w:rsidP="00853F8D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Просторије</w:t>
            </w:r>
            <w:r w:rsidR="00D33EFC" w:rsidRPr="008E7A65">
              <w:rPr>
                <w:rFonts w:ascii="Arial" w:hAnsi="Arial" w:cs="Arial"/>
                <w:lang w:val="sr-Latn-RS"/>
              </w:rPr>
              <w:t>/</w:t>
            </w:r>
            <w:r>
              <w:rPr>
                <w:rFonts w:ascii="Arial" w:hAnsi="Arial" w:cs="Arial"/>
                <w:lang w:val="sr-Latn-RS"/>
              </w:rPr>
              <w:t>простори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имају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довољно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природног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FD3C20" w:rsidRPr="008E7A65">
              <w:rPr>
                <w:rFonts w:ascii="Arial" w:hAnsi="Arial" w:cs="Arial"/>
                <w:lang w:val="sr-Latn-RS"/>
              </w:rPr>
              <w:t>/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вештачког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светла</w:t>
            </w:r>
            <w:r w:rsidR="00706E40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/>
            <w:vAlign w:val="center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vAlign w:val="center"/>
          </w:tcPr>
          <w:p w:rsidR="00D33EFC" w:rsidRPr="008E7A65" w:rsidRDefault="00E8250A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22</w:t>
            </w:r>
          </w:p>
        </w:tc>
        <w:tc>
          <w:tcPr>
            <w:tcW w:w="4848" w:type="dxa"/>
          </w:tcPr>
          <w:p w:rsidR="00D33EFC" w:rsidRPr="008E7A65" w:rsidRDefault="004063A5" w:rsidP="00853F8D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Извори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вештачког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светла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адекватно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заштићени</w:t>
            </w:r>
            <w:r w:rsidR="00706E40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rPr>
          <w:trHeight w:val="526"/>
        </w:trPr>
        <w:tc>
          <w:tcPr>
            <w:tcW w:w="1451" w:type="dxa"/>
            <w:vAlign w:val="center"/>
          </w:tcPr>
          <w:p w:rsidR="00D33EFC" w:rsidRPr="008E7A65" w:rsidRDefault="004063A5" w:rsidP="00853F8D">
            <w:pPr>
              <w:spacing w:before="60" w:after="60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А</w:t>
            </w:r>
            <w:r w:rsidR="00815FBF" w:rsidRPr="008E7A65">
              <w:rPr>
                <w:rFonts w:ascii="Arial" w:hAnsi="Arial" w:cs="Arial"/>
                <w:b/>
                <w:lang w:val="sr-Latn-RS"/>
              </w:rPr>
              <w:t>8</w:t>
            </w:r>
          </w:p>
        </w:tc>
        <w:tc>
          <w:tcPr>
            <w:tcW w:w="8580" w:type="dxa"/>
            <w:gridSpan w:val="6"/>
            <w:vAlign w:val="center"/>
          </w:tcPr>
          <w:p w:rsidR="00D33EFC" w:rsidRPr="008E7A65" w:rsidRDefault="004063A5" w:rsidP="00853F8D">
            <w:pPr>
              <w:spacing w:before="60" w:after="60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Вентилација</w:t>
            </w:r>
          </w:p>
        </w:tc>
      </w:tr>
      <w:tr w:rsidR="00D33EFC" w:rsidRPr="008E7A65" w:rsidTr="004C2E6F">
        <w:trPr>
          <w:trHeight w:val="740"/>
        </w:trPr>
        <w:tc>
          <w:tcPr>
            <w:tcW w:w="1451" w:type="dxa"/>
            <w:vMerge w:val="restart"/>
            <w:vAlign w:val="center"/>
          </w:tcPr>
          <w:p w:rsidR="00D33EFC" w:rsidRPr="008E7A65" w:rsidRDefault="004063A5" w:rsidP="00853F8D">
            <w:pPr>
              <w:ind w:left="-70" w:right="-41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</w:t>
            </w:r>
            <w:r w:rsidR="00D33EFC" w:rsidRPr="008E7A65">
              <w:rPr>
                <w:rFonts w:ascii="Arial" w:hAnsi="Arial" w:cs="Arial"/>
                <w:lang w:val="sr-Latn-RS"/>
              </w:rPr>
              <w:t>, 5;</w:t>
            </w:r>
          </w:p>
        </w:tc>
        <w:tc>
          <w:tcPr>
            <w:tcW w:w="500" w:type="dxa"/>
            <w:vAlign w:val="center"/>
          </w:tcPr>
          <w:p w:rsidR="00D33EFC" w:rsidRPr="008E7A65" w:rsidRDefault="00E8250A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23</w:t>
            </w:r>
          </w:p>
        </w:tc>
        <w:tc>
          <w:tcPr>
            <w:tcW w:w="4848" w:type="dxa"/>
          </w:tcPr>
          <w:p w:rsidR="00D33EFC" w:rsidRPr="008E7A65" w:rsidRDefault="004063A5" w:rsidP="00706E40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Вентилација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природна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вештачка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адекватна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706E40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услову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производње</w:t>
            </w:r>
            <w:r w:rsidR="00706E40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autoSpaceDE w:val="0"/>
              <w:autoSpaceDN w:val="0"/>
              <w:adjustRightInd w:val="0"/>
              <w:jc w:val="both"/>
              <w:rPr>
                <w:lang w:val="sr-Latn-RS"/>
              </w:rPr>
            </w:pPr>
          </w:p>
        </w:tc>
      </w:tr>
      <w:tr w:rsidR="00D33EFC" w:rsidRPr="008E7A65" w:rsidTr="00853F8D">
        <w:trPr>
          <w:trHeight w:val="369"/>
        </w:trPr>
        <w:tc>
          <w:tcPr>
            <w:tcW w:w="1451" w:type="dxa"/>
            <w:vMerge/>
            <w:vAlign w:val="center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vAlign w:val="center"/>
          </w:tcPr>
          <w:p w:rsidR="00D33EFC" w:rsidRPr="008E7A65" w:rsidRDefault="00E8250A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24</w:t>
            </w:r>
          </w:p>
        </w:tc>
        <w:tc>
          <w:tcPr>
            <w:tcW w:w="4848" w:type="dxa"/>
          </w:tcPr>
          <w:p w:rsidR="00D33EFC" w:rsidRPr="008E7A65" w:rsidRDefault="004063A5" w:rsidP="00853F8D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Спречено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механичко</w:t>
            </w:r>
            <w:r w:rsidR="006304D3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струјање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ваздуха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из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нечистих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чисте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делове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погона</w:t>
            </w:r>
            <w:r w:rsidR="00706E40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/>
            <w:vAlign w:val="center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vAlign w:val="center"/>
          </w:tcPr>
          <w:p w:rsidR="00D33EFC" w:rsidRPr="008E7A65" w:rsidRDefault="00E8250A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25</w:t>
            </w:r>
          </w:p>
        </w:tc>
        <w:tc>
          <w:tcPr>
            <w:tcW w:w="4848" w:type="dxa"/>
          </w:tcPr>
          <w:p w:rsidR="00D33EFC" w:rsidRPr="008E7A65" w:rsidRDefault="004063A5" w:rsidP="00AE4964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Филтери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други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делови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система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који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захтевају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чишћење</w:t>
            </w:r>
            <w:r w:rsidR="00AE4964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AE4964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замену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приступачни</w:t>
            </w:r>
            <w:r w:rsidR="00AE4964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/>
            <w:vAlign w:val="center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vAlign w:val="center"/>
          </w:tcPr>
          <w:p w:rsidR="00D33EFC" w:rsidRPr="008E7A65" w:rsidRDefault="00D33EFC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</w:p>
        </w:tc>
        <w:tc>
          <w:tcPr>
            <w:tcW w:w="4848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Align w:val="center"/>
          </w:tcPr>
          <w:p w:rsidR="00D33EFC" w:rsidRPr="008E7A65" w:rsidRDefault="004063A5" w:rsidP="00853F8D">
            <w:pPr>
              <w:spacing w:before="60" w:after="60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А</w:t>
            </w:r>
            <w:r w:rsidR="00815FBF" w:rsidRPr="008E7A65">
              <w:rPr>
                <w:rFonts w:ascii="Arial" w:hAnsi="Arial" w:cs="Arial"/>
                <w:b/>
                <w:lang w:val="sr-Latn-RS"/>
              </w:rPr>
              <w:t>9</w:t>
            </w:r>
          </w:p>
        </w:tc>
        <w:tc>
          <w:tcPr>
            <w:tcW w:w="8580" w:type="dxa"/>
            <w:gridSpan w:val="6"/>
            <w:vAlign w:val="center"/>
          </w:tcPr>
          <w:p w:rsidR="00D33EFC" w:rsidRPr="008E7A65" w:rsidRDefault="004063A5" w:rsidP="00853F8D">
            <w:pPr>
              <w:spacing w:before="60" w:after="6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Опрема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прање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руку</w:t>
            </w:r>
          </w:p>
        </w:tc>
      </w:tr>
      <w:tr w:rsidR="00D33EFC" w:rsidRPr="008E7A65" w:rsidTr="00853F8D">
        <w:tc>
          <w:tcPr>
            <w:tcW w:w="1451" w:type="dxa"/>
            <w:vMerge w:val="restart"/>
            <w:vAlign w:val="center"/>
          </w:tcPr>
          <w:p w:rsidR="00D33EFC" w:rsidRPr="008E7A65" w:rsidRDefault="004063A5" w:rsidP="00853F8D">
            <w:pPr>
              <w:ind w:left="-70" w:right="-81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</w:t>
            </w:r>
            <w:r w:rsidR="00D33EFC" w:rsidRPr="008E7A65">
              <w:rPr>
                <w:rFonts w:ascii="Arial" w:hAnsi="Arial" w:cs="Arial"/>
                <w:lang w:val="sr-Latn-RS"/>
              </w:rPr>
              <w:t>, 4;</w:t>
            </w:r>
          </w:p>
        </w:tc>
        <w:tc>
          <w:tcPr>
            <w:tcW w:w="500" w:type="dxa"/>
            <w:vAlign w:val="center"/>
          </w:tcPr>
          <w:p w:rsidR="00D33EFC" w:rsidRPr="008E7A65" w:rsidRDefault="00620E7C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26</w:t>
            </w:r>
          </w:p>
        </w:tc>
        <w:tc>
          <w:tcPr>
            <w:tcW w:w="4848" w:type="dxa"/>
          </w:tcPr>
          <w:p w:rsidR="00D33EFC" w:rsidRPr="008E7A65" w:rsidRDefault="004063A5" w:rsidP="00853F8D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Просторије</w:t>
            </w:r>
            <w:r w:rsidR="00D33EFC" w:rsidRPr="008E7A65">
              <w:rPr>
                <w:rFonts w:ascii="Arial" w:hAnsi="Arial" w:cs="Arial"/>
                <w:lang w:val="sr-Latn-RS"/>
              </w:rPr>
              <w:t>/</w:t>
            </w:r>
            <w:r>
              <w:rPr>
                <w:rFonts w:ascii="Arial" w:hAnsi="Arial" w:cs="Arial"/>
                <w:lang w:val="sr-Latn-RS"/>
              </w:rPr>
              <w:t>простори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имају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одговарајући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број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lastRenderedPageBreak/>
              <w:t>опреме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прање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руку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погодним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местима</w:t>
            </w:r>
            <w:r w:rsidR="00A742F5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/>
            <w:vAlign w:val="center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vAlign w:val="center"/>
          </w:tcPr>
          <w:p w:rsidR="00D33EFC" w:rsidRPr="008E7A65" w:rsidRDefault="00620E7C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27</w:t>
            </w:r>
          </w:p>
        </w:tc>
        <w:tc>
          <w:tcPr>
            <w:tcW w:w="4848" w:type="dxa"/>
          </w:tcPr>
          <w:p w:rsidR="00D33EFC" w:rsidRPr="008E7A65" w:rsidRDefault="004063A5" w:rsidP="00853F8D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Топла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хладна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вода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средства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прање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опрема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хигијенско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сушење</w:t>
            </w:r>
            <w:r w:rsidR="00D33EFC" w:rsidRPr="008E7A65">
              <w:rPr>
                <w:rFonts w:ascii="Arial" w:hAnsi="Arial" w:cs="Arial"/>
                <w:lang w:val="sr-Latn-RS"/>
              </w:rPr>
              <w:t>/</w:t>
            </w:r>
            <w:r>
              <w:rPr>
                <w:rFonts w:ascii="Arial" w:hAnsi="Arial" w:cs="Arial"/>
                <w:lang w:val="sr-Latn-RS"/>
              </w:rPr>
              <w:t>брисање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руку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обезбеђени</w:t>
            </w:r>
            <w:r w:rsidR="00A742F5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tcBorders>
              <w:bottom w:val="single" w:sz="4" w:space="0" w:color="auto"/>
            </w:tcBorders>
          </w:tcPr>
          <w:p w:rsidR="00D33EFC" w:rsidRPr="008E7A65" w:rsidRDefault="004063A5" w:rsidP="007361F9">
            <w:pPr>
              <w:spacing w:before="60" w:after="60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А</w:t>
            </w:r>
            <w:r w:rsidR="007361F9" w:rsidRPr="008E7A65">
              <w:rPr>
                <w:rFonts w:ascii="Arial" w:hAnsi="Arial" w:cs="Arial"/>
                <w:b/>
                <w:lang w:val="sr-Latn-RS"/>
              </w:rPr>
              <w:t>1</w:t>
            </w:r>
            <w:r w:rsidR="003D7192" w:rsidRPr="008E7A65">
              <w:rPr>
                <w:rFonts w:ascii="Arial" w:hAnsi="Arial" w:cs="Arial"/>
                <w:b/>
                <w:lang w:val="sr-Latn-RS"/>
              </w:rPr>
              <w:t>0</w:t>
            </w:r>
          </w:p>
        </w:tc>
        <w:tc>
          <w:tcPr>
            <w:tcW w:w="8580" w:type="dxa"/>
            <w:gridSpan w:val="6"/>
            <w:tcBorders>
              <w:bottom w:val="single" w:sz="4" w:space="0" w:color="auto"/>
            </w:tcBorders>
            <w:vAlign w:val="center"/>
          </w:tcPr>
          <w:p w:rsidR="00D33EFC" w:rsidRPr="008E7A65" w:rsidRDefault="004063A5" w:rsidP="00853F8D">
            <w:pPr>
              <w:spacing w:before="60" w:after="60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Површине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, </w:t>
            </w:r>
            <w:r>
              <w:rPr>
                <w:rFonts w:ascii="Arial" w:hAnsi="Arial" w:cs="Arial"/>
                <w:b/>
                <w:lang w:val="sr-Latn-RS"/>
              </w:rPr>
              <w:t>опрема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алат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>/</w:t>
            </w:r>
            <w:r>
              <w:rPr>
                <w:rFonts w:ascii="Arial" w:hAnsi="Arial" w:cs="Arial"/>
                <w:b/>
                <w:lang w:val="sr-Latn-RS"/>
              </w:rPr>
              <w:t>инструменти</w:t>
            </w:r>
          </w:p>
        </w:tc>
      </w:tr>
      <w:tr w:rsidR="00D33EFC" w:rsidRPr="008E7A65" w:rsidTr="00853F8D">
        <w:tc>
          <w:tcPr>
            <w:tcW w:w="1451" w:type="dxa"/>
            <w:vMerge w:val="restart"/>
            <w:shd w:val="clear" w:color="auto" w:fill="auto"/>
            <w:vAlign w:val="center"/>
          </w:tcPr>
          <w:p w:rsidR="00D33EFC" w:rsidRPr="008E7A65" w:rsidRDefault="00D33EFC" w:rsidP="00853F8D">
            <w:pPr>
              <w:ind w:left="-70" w:right="-81"/>
              <w:rPr>
                <w:rFonts w:ascii="Arial" w:hAnsi="Arial" w:cs="Arial"/>
                <w:lang w:val="sr-Latn-RS"/>
              </w:rPr>
            </w:pPr>
          </w:p>
          <w:p w:rsidR="00D33EFC" w:rsidRPr="008E7A65" w:rsidRDefault="004063A5" w:rsidP="0003194E">
            <w:pPr>
              <w:ind w:left="-70" w:right="-81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II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 w:rsidR="0003194E" w:rsidRPr="008E7A65">
              <w:rPr>
                <w:rFonts w:ascii="Arial" w:hAnsi="Arial" w:cs="Arial"/>
                <w:lang w:val="sr-Latn-RS"/>
              </w:rPr>
              <w:t>1</w:t>
            </w:r>
            <w:r>
              <w:rPr>
                <w:rFonts w:ascii="Arial" w:hAnsi="Arial" w:cs="Arial"/>
                <w:lang w:val="sr-Latn-RS"/>
              </w:rPr>
              <w:t>а</w:t>
            </w:r>
            <w:r w:rsidR="0003194E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03194E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б</w:t>
            </w:r>
            <w:r w:rsidR="0003194E" w:rsidRPr="008E7A65">
              <w:rPr>
                <w:rFonts w:ascii="Arial" w:hAnsi="Arial" w:cs="Arial"/>
                <w:lang w:val="sr-Latn-RS"/>
              </w:rPr>
              <w:t xml:space="preserve"> </w:t>
            </w:r>
          </w:p>
        </w:tc>
        <w:tc>
          <w:tcPr>
            <w:tcW w:w="500" w:type="dxa"/>
            <w:tcBorders>
              <w:bottom w:val="dashed" w:sz="4" w:space="0" w:color="auto"/>
            </w:tcBorders>
            <w:shd w:val="clear" w:color="auto" w:fill="D9D9D9"/>
            <w:vAlign w:val="center"/>
          </w:tcPr>
          <w:p w:rsidR="00D33EFC" w:rsidRPr="008E7A65" w:rsidRDefault="00D33EFC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</w:p>
        </w:tc>
        <w:tc>
          <w:tcPr>
            <w:tcW w:w="4848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4063A5" w:rsidP="00853F8D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Површине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укључујући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површине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опреме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деловима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погона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где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рукује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храном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нарочито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оне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</w:t>
            </w:r>
            <w:r w:rsidR="00200FC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предвиђене</w:t>
            </w:r>
            <w:r w:rsidR="00200FC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200FC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долазе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контакт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храном</w:t>
            </w:r>
            <w:r w:rsidR="00D33EFC" w:rsidRPr="008E7A65">
              <w:rPr>
                <w:rFonts w:ascii="Arial" w:hAnsi="Arial" w:cs="Arial"/>
                <w:lang w:val="sr-Latn-RS"/>
              </w:rPr>
              <w:t>:</w:t>
            </w:r>
          </w:p>
        </w:tc>
        <w:tc>
          <w:tcPr>
            <w:tcW w:w="294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/>
            <w:shd w:val="clear" w:color="auto" w:fill="auto"/>
            <w:vAlign w:val="center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33EFC" w:rsidRPr="008E7A65" w:rsidRDefault="00620E7C" w:rsidP="00D4040C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28</w:t>
            </w:r>
          </w:p>
        </w:tc>
        <w:tc>
          <w:tcPr>
            <w:tcW w:w="484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D33EFC" w:rsidRPr="008E7A65" w:rsidRDefault="004063A5" w:rsidP="008578CF">
            <w:pPr>
              <w:numPr>
                <w:ilvl w:val="0"/>
                <w:numId w:val="4"/>
              </w:numPr>
              <w:tabs>
                <w:tab w:val="clear" w:pos="720"/>
                <w:tab w:val="num" w:pos="121"/>
              </w:tabs>
              <w:ind w:left="121" w:right="-108" w:hanging="168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лаке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чишћење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где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потребно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дезинфекцију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. </w:t>
            </w:r>
            <w:r>
              <w:rPr>
                <w:rFonts w:ascii="Arial" w:hAnsi="Arial" w:cs="Arial"/>
                <w:lang w:val="sr-Latn-RS"/>
              </w:rPr>
              <w:t>Ово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захтева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употребу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глатких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водоотпорних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нерђајућих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нетоксичних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материјала</w:t>
            </w:r>
            <w:r w:rsidR="00D33EFC" w:rsidRPr="008E7A65">
              <w:rPr>
                <w:rFonts w:ascii="Arial" w:hAnsi="Arial" w:cs="Arial"/>
                <w:lang w:val="sr-Latn-RS"/>
              </w:rPr>
              <w:t>,</w:t>
            </w:r>
            <w:r w:rsidR="0093606E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/>
            <w:shd w:val="clear" w:color="auto" w:fill="auto"/>
            <w:vAlign w:val="center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3EFC" w:rsidRPr="008E7A65" w:rsidRDefault="00620E7C" w:rsidP="00D4040C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29</w:t>
            </w:r>
          </w:p>
        </w:tc>
        <w:tc>
          <w:tcPr>
            <w:tcW w:w="4848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D33EFC" w:rsidRPr="008E7A65" w:rsidRDefault="004063A5" w:rsidP="00853F8D">
            <w:pPr>
              <w:numPr>
                <w:ilvl w:val="0"/>
                <w:numId w:val="4"/>
              </w:numPr>
              <w:tabs>
                <w:tab w:val="clear" w:pos="720"/>
                <w:tab w:val="num" w:pos="121"/>
              </w:tabs>
              <w:ind w:left="121" w:hanging="168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добро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одржавају</w:t>
            </w:r>
            <w:r w:rsidR="00A36F05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/>
            <w:shd w:val="clear" w:color="auto" w:fill="auto"/>
            <w:vAlign w:val="center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33EFC" w:rsidRPr="008E7A65" w:rsidRDefault="00620E7C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30</w:t>
            </w:r>
          </w:p>
        </w:tc>
        <w:tc>
          <w:tcPr>
            <w:tcW w:w="4848" w:type="dxa"/>
            <w:tcBorders>
              <w:top w:val="dashed" w:sz="4" w:space="0" w:color="auto"/>
              <w:bottom w:val="single" w:sz="4" w:space="0" w:color="auto"/>
            </w:tcBorders>
          </w:tcPr>
          <w:p w:rsidR="00D33EFC" w:rsidRPr="008E7A65" w:rsidRDefault="004063A5" w:rsidP="008578CF">
            <w:pPr>
              <w:numPr>
                <w:ilvl w:val="0"/>
                <w:numId w:val="1"/>
              </w:numPr>
              <w:tabs>
                <w:tab w:val="clear" w:pos="720"/>
                <w:tab w:val="num" w:pos="118"/>
              </w:tabs>
              <w:ind w:left="118" w:hanging="179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Делови</w:t>
            </w:r>
            <w:r w:rsidR="007361F9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спојеви</w:t>
            </w:r>
            <w:r w:rsidR="007361F9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7361F9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опрема</w:t>
            </w:r>
            <w:r w:rsidR="007361F9" w:rsidRPr="008E7A65">
              <w:rPr>
                <w:rFonts w:ascii="Arial" w:hAnsi="Arial" w:cs="Arial"/>
                <w:lang w:val="sr-Latn-RS"/>
              </w:rPr>
              <w:t>/</w:t>
            </w:r>
            <w:r>
              <w:rPr>
                <w:rFonts w:ascii="Arial" w:hAnsi="Arial" w:cs="Arial"/>
                <w:lang w:val="sr-Latn-RS"/>
              </w:rPr>
              <w:t>уређаји</w:t>
            </w:r>
            <w:r w:rsidR="007361F9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са</w:t>
            </w:r>
            <w:r w:rsidR="007361F9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којима</w:t>
            </w:r>
            <w:r w:rsidR="007361F9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храна</w:t>
            </w:r>
            <w:r w:rsidR="007361F9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долази</w:t>
            </w:r>
            <w:r w:rsidR="007361F9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7361F9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контакт</w:t>
            </w:r>
            <w:r w:rsidR="007361F9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материјала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који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смањују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сваки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ризик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контаминације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који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могу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одржавају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чисто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1745CA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54FB1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тамо</w:t>
            </w:r>
            <w:r w:rsidR="00D54FB1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где</w:t>
            </w:r>
            <w:r w:rsidR="00D54FB1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D54FB1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потребно</w:t>
            </w:r>
            <w:r w:rsidR="00D54FB1" w:rsidRPr="008E7A65">
              <w:rPr>
                <w:rFonts w:ascii="Arial" w:hAnsi="Arial" w:cs="Arial"/>
                <w:lang w:val="sr-Latn-RS"/>
              </w:rPr>
              <w:t>,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дезинфикују</w:t>
            </w:r>
            <w:r w:rsidR="00310F00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  <w:tcBorders>
              <w:top w:val="dashed" w:sz="4" w:space="0" w:color="auto"/>
              <w:bottom w:val="single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top w:val="dashed" w:sz="4" w:space="0" w:color="auto"/>
              <w:bottom w:val="single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top w:val="dashed" w:sz="4" w:space="0" w:color="auto"/>
              <w:bottom w:val="single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  <w:tcBorders>
              <w:top w:val="dashed" w:sz="4" w:space="0" w:color="auto"/>
              <w:bottom w:val="single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shd w:val="clear" w:color="auto" w:fill="auto"/>
            <w:vAlign w:val="center"/>
          </w:tcPr>
          <w:p w:rsidR="00D33EFC" w:rsidRPr="008E7A65" w:rsidRDefault="004063A5" w:rsidP="00853F8D">
            <w:pPr>
              <w:ind w:left="-84" w:right="-81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</w:t>
            </w:r>
            <w:r w:rsidR="00D33EFC" w:rsidRPr="008E7A65">
              <w:rPr>
                <w:rFonts w:ascii="Arial" w:hAnsi="Arial" w:cs="Arial"/>
                <w:lang w:val="sr-Latn-RS"/>
              </w:rPr>
              <w:t>, 1;</w:t>
            </w:r>
          </w:p>
        </w:tc>
        <w:tc>
          <w:tcPr>
            <w:tcW w:w="500" w:type="dxa"/>
            <w:vAlign w:val="center"/>
          </w:tcPr>
          <w:p w:rsidR="00D33EFC" w:rsidRPr="008E7A65" w:rsidRDefault="00620E7C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31</w:t>
            </w:r>
          </w:p>
        </w:tc>
        <w:tc>
          <w:tcPr>
            <w:tcW w:w="4848" w:type="dxa"/>
          </w:tcPr>
          <w:p w:rsidR="00D33EFC" w:rsidRPr="008E7A65" w:rsidRDefault="004063A5" w:rsidP="00631AFA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Опрема</w:t>
            </w:r>
            <w:r w:rsidR="00DC0DAF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DC0DAF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постављена</w:t>
            </w:r>
            <w:r w:rsidR="00DC0DAF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тако</w:t>
            </w:r>
            <w:r w:rsidR="00DC0DAF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DC0DAF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8C6D4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омогућено</w:t>
            </w:r>
            <w:r w:rsidR="008C6D4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адекватно</w:t>
            </w:r>
            <w:r w:rsidR="008C6D4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чишћење</w:t>
            </w:r>
            <w:r w:rsidR="008C6D4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опреме</w:t>
            </w:r>
            <w:r w:rsidR="008C6D4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8C6D4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простора</w:t>
            </w:r>
            <w:r w:rsidR="008C6D4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око</w:t>
            </w:r>
            <w:r w:rsidR="008C6D4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ње</w:t>
            </w:r>
            <w:r w:rsidR="008C6D4C" w:rsidRPr="008E7A65">
              <w:rPr>
                <w:rFonts w:ascii="Arial" w:hAnsi="Arial" w:cs="Arial"/>
                <w:lang w:val="sr-Latn-RS"/>
              </w:rPr>
              <w:t xml:space="preserve">. 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shd w:val="clear" w:color="auto" w:fill="auto"/>
            <w:vAlign w:val="center"/>
          </w:tcPr>
          <w:p w:rsidR="00D33EFC" w:rsidRPr="008E7A65" w:rsidRDefault="004063A5" w:rsidP="00853F8D">
            <w:pPr>
              <w:ind w:left="-70" w:right="-41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</w:t>
            </w:r>
            <w:r w:rsidR="00D33EFC" w:rsidRPr="008E7A65">
              <w:rPr>
                <w:rFonts w:ascii="Arial" w:hAnsi="Arial" w:cs="Arial"/>
                <w:lang w:val="sr-Latn-RS"/>
              </w:rPr>
              <w:t>, 2;</w:t>
            </w:r>
          </w:p>
        </w:tc>
        <w:tc>
          <w:tcPr>
            <w:tcW w:w="500" w:type="dxa"/>
            <w:vAlign w:val="center"/>
          </w:tcPr>
          <w:p w:rsidR="00D33EFC" w:rsidRPr="008E7A65" w:rsidRDefault="00620E7C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32</w:t>
            </w:r>
          </w:p>
        </w:tc>
        <w:tc>
          <w:tcPr>
            <w:tcW w:w="4848" w:type="dxa"/>
          </w:tcPr>
          <w:p w:rsidR="00D33EFC" w:rsidRPr="008E7A65" w:rsidRDefault="004063A5" w:rsidP="00853F8D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Уређаји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имају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одговарајуће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 </w:t>
            </w:r>
            <w:r>
              <w:rPr>
                <w:rFonts w:ascii="Arial" w:hAnsi="Arial" w:cs="Arial"/>
                <w:lang w:val="sr-Latn-RS"/>
              </w:rPr>
              <w:t>контролне</w:t>
            </w:r>
            <w:r w:rsidR="00D33EFC" w:rsidRPr="008E7A65">
              <w:rPr>
                <w:rFonts w:ascii="Arial" w:hAnsi="Arial" w:cs="Arial"/>
                <w:lang w:val="sr-Latn-RS"/>
              </w:rPr>
              <w:t>/</w:t>
            </w:r>
            <w:r>
              <w:rPr>
                <w:rFonts w:ascii="Arial" w:hAnsi="Arial" w:cs="Arial"/>
                <w:lang w:val="sr-Latn-RS"/>
              </w:rPr>
              <w:t>мерне</w:t>
            </w:r>
            <w:r w:rsidR="00310F00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инструменте</w:t>
            </w:r>
            <w:r w:rsidR="00310F00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где</w:t>
            </w:r>
            <w:r w:rsidR="00310F00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310F00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потребно</w:t>
            </w:r>
            <w:r w:rsidR="00310F00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230C95">
        <w:trPr>
          <w:trHeight w:val="572"/>
        </w:trPr>
        <w:tc>
          <w:tcPr>
            <w:tcW w:w="1451" w:type="dxa"/>
            <w:vMerge w:val="restart"/>
            <w:vAlign w:val="center"/>
          </w:tcPr>
          <w:p w:rsidR="00D33EFC" w:rsidRPr="008E7A65" w:rsidRDefault="004063A5" w:rsidP="00853F8D">
            <w:pPr>
              <w:ind w:left="-84" w:right="-81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II</w:t>
            </w:r>
            <w:r w:rsidR="00D33EFC" w:rsidRPr="008E7A65">
              <w:rPr>
                <w:rFonts w:ascii="Arial" w:hAnsi="Arial" w:cs="Arial"/>
                <w:lang w:val="sr-Latn-RS"/>
              </w:rPr>
              <w:t>, 2;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vAlign w:val="center"/>
          </w:tcPr>
          <w:p w:rsidR="00D33EFC" w:rsidRPr="008E7A65" w:rsidRDefault="00620E7C" w:rsidP="00D4040C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33</w:t>
            </w:r>
          </w:p>
        </w:tc>
        <w:tc>
          <w:tcPr>
            <w:tcW w:w="4848" w:type="dxa"/>
            <w:tcBorders>
              <w:bottom w:val="single" w:sz="4" w:space="0" w:color="auto"/>
            </w:tcBorders>
          </w:tcPr>
          <w:p w:rsidR="00D33EFC" w:rsidRPr="008E7A65" w:rsidRDefault="004063A5" w:rsidP="00310F00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Опрема</w:t>
            </w:r>
            <w:r w:rsidR="00310F00" w:rsidRPr="008E7A65">
              <w:rPr>
                <w:rFonts w:ascii="Arial" w:hAnsi="Arial" w:cs="Arial"/>
                <w:lang w:val="sr-Latn-RS"/>
              </w:rPr>
              <w:t xml:space="preserve"> (</w:t>
            </w:r>
            <w:r>
              <w:rPr>
                <w:rFonts w:ascii="Arial" w:hAnsi="Arial" w:cs="Arial"/>
                <w:lang w:val="sr-Latn-RS"/>
              </w:rPr>
              <w:t>просторија</w:t>
            </w:r>
            <w:r w:rsidR="00310F00" w:rsidRPr="008E7A65">
              <w:rPr>
                <w:rFonts w:ascii="Arial" w:hAnsi="Arial" w:cs="Arial"/>
                <w:lang w:val="sr-Latn-RS"/>
              </w:rPr>
              <w:t>/</w:t>
            </w:r>
            <w:r>
              <w:rPr>
                <w:rFonts w:ascii="Arial" w:hAnsi="Arial" w:cs="Arial"/>
                <w:lang w:val="sr-Latn-RS"/>
              </w:rPr>
              <w:t>простор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)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чишћење</w:t>
            </w:r>
            <w:r w:rsidR="00310F00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санитацију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/</w:t>
            </w:r>
            <w:r>
              <w:rPr>
                <w:rFonts w:ascii="Arial" w:hAnsi="Arial" w:cs="Arial"/>
                <w:lang w:val="sr-Latn-RS"/>
              </w:rPr>
              <w:t>дезинсфекцију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држање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радног</w:t>
            </w:r>
            <w:r w:rsidR="00D33EFC" w:rsidRPr="008E7A65">
              <w:rPr>
                <w:rFonts w:ascii="Arial" w:hAnsi="Arial" w:cs="Arial"/>
                <w:lang w:val="sr-Latn-RS"/>
              </w:rPr>
              <w:t>/</w:t>
            </w:r>
            <w:r>
              <w:rPr>
                <w:rFonts w:ascii="Arial" w:hAnsi="Arial" w:cs="Arial"/>
                <w:lang w:val="sr-Latn-RS"/>
              </w:rPr>
              <w:t>ручног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алата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опреме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адекватна</w:t>
            </w:r>
            <w:r w:rsidR="00873CC6" w:rsidRPr="008E7A65">
              <w:rPr>
                <w:rFonts w:ascii="Arial" w:hAnsi="Arial" w:cs="Arial"/>
                <w:lang w:val="sr-Latn-RS"/>
              </w:rPr>
              <w:t>.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</w:p>
        </w:tc>
        <w:tc>
          <w:tcPr>
            <w:tcW w:w="294" w:type="dxa"/>
            <w:tcBorders>
              <w:bottom w:val="single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  <w:tcBorders>
              <w:bottom w:val="single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/>
            <w:vAlign w:val="center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tcBorders>
              <w:bottom w:val="dashed" w:sz="4" w:space="0" w:color="auto"/>
            </w:tcBorders>
            <w:shd w:val="clear" w:color="auto" w:fill="D9D9D9"/>
            <w:vAlign w:val="center"/>
          </w:tcPr>
          <w:p w:rsidR="00D33EFC" w:rsidRPr="008E7A65" w:rsidRDefault="00D33EFC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</w:p>
        </w:tc>
        <w:tc>
          <w:tcPr>
            <w:tcW w:w="4848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4063A5" w:rsidP="00853F8D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Простори</w:t>
            </w:r>
            <w:r w:rsidR="00873CC6" w:rsidRPr="008E7A65">
              <w:rPr>
                <w:rFonts w:ascii="Arial" w:hAnsi="Arial" w:cs="Arial"/>
                <w:lang w:val="sr-Latn-RS"/>
              </w:rPr>
              <w:t>/</w:t>
            </w:r>
            <w:r>
              <w:rPr>
                <w:rFonts w:ascii="Arial" w:hAnsi="Arial" w:cs="Arial"/>
                <w:lang w:val="sr-Latn-RS"/>
              </w:rPr>
              <w:t>просторије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чишћење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санитацију</w:t>
            </w:r>
            <w:r w:rsidR="00D33EFC" w:rsidRPr="008E7A65">
              <w:rPr>
                <w:rFonts w:ascii="Arial" w:hAnsi="Arial" w:cs="Arial"/>
                <w:lang w:val="sr-Latn-RS"/>
              </w:rPr>
              <w:t>/</w:t>
            </w:r>
            <w:r>
              <w:rPr>
                <w:rFonts w:ascii="Arial" w:hAnsi="Arial" w:cs="Arial"/>
                <w:lang w:val="sr-Latn-RS"/>
              </w:rPr>
              <w:t>дезинсфекцију</w:t>
            </w:r>
            <w:r w:rsidR="00D33EFC" w:rsidRPr="008E7A65">
              <w:rPr>
                <w:rFonts w:ascii="Arial" w:hAnsi="Arial" w:cs="Arial"/>
                <w:lang w:val="sr-Latn-RS"/>
              </w:rPr>
              <w:t>:</w:t>
            </w:r>
          </w:p>
        </w:tc>
        <w:tc>
          <w:tcPr>
            <w:tcW w:w="294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54707B">
        <w:trPr>
          <w:trHeight w:val="353"/>
        </w:trPr>
        <w:tc>
          <w:tcPr>
            <w:tcW w:w="1451" w:type="dxa"/>
            <w:vMerge/>
            <w:vAlign w:val="center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33EFC" w:rsidRPr="008E7A65" w:rsidRDefault="000750DF" w:rsidP="00D4040C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34</w:t>
            </w:r>
          </w:p>
        </w:tc>
        <w:tc>
          <w:tcPr>
            <w:tcW w:w="4848" w:type="dxa"/>
            <w:tcBorders>
              <w:top w:val="dashed" w:sz="4" w:space="0" w:color="auto"/>
              <w:bottom w:val="dashed" w:sz="4" w:space="0" w:color="auto"/>
            </w:tcBorders>
          </w:tcPr>
          <w:p w:rsidR="00D33EFC" w:rsidRPr="008E7A65" w:rsidRDefault="004063A5" w:rsidP="00905CD1">
            <w:pPr>
              <w:numPr>
                <w:ilvl w:val="0"/>
                <w:numId w:val="1"/>
              </w:numPr>
              <w:tabs>
                <w:tab w:val="clear" w:pos="720"/>
                <w:tab w:val="num" w:pos="118"/>
              </w:tabs>
              <w:ind w:left="118" w:hanging="179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су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материјала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који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кородира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који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лако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чисти</w:t>
            </w:r>
          </w:p>
        </w:tc>
        <w:tc>
          <w:tcPr>
            <w:tcW w:w="294" w:type="dxa"/>
            <w:tcBorders>
              <w:top w:val="dashed" w:sz="4" w:space="0" w:color="auto"/>
              <w:bottom w:val="dashed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top w:val="dashed" w:sz="4" w:space="0" w:color="auto"/>
              <w:bottom w:val="dashed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top w:val="dashed" w:sz="4" w:space="0" w:color="auto"/>
              <w:bottom w:val="dashed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  <w:tcBorders>
              <w:top w:val="dashed" w:sz="4" w:space="0" w:color="auto"/>
              <w:bottom w:val="dashed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/>
            <w:vAlign w:val="center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tcBorders>
              <w:top w:val="dashed" w:sz="4" w:space="0" w:color="auto"/>
            </w:tcBorders>
            <w:vAlign w:val="center"/>
          </w:tcPr>
          <w:p w:rsidR="00D33EFC" w:rsidRPr="008E7A65" w:rsidRDefault="008A6B7B" w:rsidP="00D4040C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35</w:t>
            </w:r>
          </w:p>
        </w:tc>
        <w:tc>
          <w:tcPr>
            <w:tcW w:w="4848" w:type="dxa"/>
            <w:tcBorders>
              <w:top w:val="dashed" w:sz="4" w:space="0" w:color="auto"/>
            </w:tcBorders>
          </w:tcPr>
          <w:p w:rsidR="00D33EFC" w:rsidRPr="008E7A65" w:rsidRDefault="004063A5" w:rsidP="00853F8D">
            <w:pPr>
              <w:numPr>
                <w:ilvl w:val="0"/>
                <w:numId w:val="1"/>
              </w:numPr>
              <w:tabs>
                <w:tab w:val="clear" w:pos="720"/>
                <w:tab w:val="num" w:pos="118"/>
              </w:tabs>
              <w:ind w:left="118" w:hanging="179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су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снабдевени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одговарајућим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извором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топле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хладне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воде</w:t>
            </w:r>
            <w:r w:rsidR="00873CC6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  <w:tcBorders>
              <w:top w:val="dashed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top w:val="dashed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top w:val="dashed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  <w:tcBorders>
              <w:top w:val="dashed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Align w:val="center"/>
          </w:tcPr>
          <w:p w:rsidR="00D33EFC" w:rsidRPr="008E7A65" w:rsidRDefault="004063A5" w:rsidP="00853F8D">
            <w:pPr>
              <w:ind w:left="-84" w:right="-95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</w:t>
            </w:r>
            <w:r w:rsidR="00D33EFC" w:rsidRPr="008E7A65">
              <w:rPr>
                <w:rFonts w:ascii="Arial" w:hAnsi="Arial" w:cs="Arial"/>
                <w:lang w:val="sr-Latn-RS"/>
              </w:rPr>
              <w:t>, 10;</w:t>
            </w:r>
          </w:p>
        </w:tc>
        <w:tc>
          <w:tcPr>
            <w:tcW w:w="500" w:type="dxa"/>
            <w:vAlign w:val="center"/>
          </w:tcPr>
          <w:p w:rsidR="00D33EFC" w:rsidRPr="008E7A65" w:rsidRDefault="008A6B7B" w:rsidP="00D4040C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36</w:t>
            </w:r>
          </w:p>
        </w:tc>
        <w:tc>
          <w:tcPr>
            <w:tcW w:w="4848" w:type="dxa"/>
          </w:tcPr>
          <w:p w:rsidR="00D33EFC" w:rsidRPr="008E7A65" w:rsidRDefault="004063A5" w:rsidP="006E3485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Средства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чишћење</w:t>
            </w:r>
            <w:r w:rsidR="00D33EFC" w:rsidRPr="008E7A65">
              <w:rPr>
                <w:rFonts w:ascii="Arial" w:hAnsi="Arial" w:cs="Arial"/>
                <w:lang w:val="sr-Latn-RS"/>
              </w:rPr>
              <w:t>/</w:t>
            </w:r>
            <w:r>
              <w:rPr>
                <w:rFonts w:ascii="Arial" w:hAnsi="Arial" w:cs="Arial"/>
                <w:lang w:val="sr-Latn-RS"/>
              </w:rPr>
              <w:t>дезинфекцију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складиште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делу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где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рукује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храном</w:t>
            </w:r>
            <w:r w:rsidR="006E3485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</w:tcPr>
          <w:p w:rsidR="00D33EFC" w:rsidRPr="008E7A65" w:rsidRDefault="004063A5" w:rsidP="003D72A6">
            <w:pPr>
              <w:spacing w:before="60" w:after="60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ДЕО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Б</w:t>
            </w:r>
          </w:p>
        </w:tc>
        <w:tc>
          <w:tcPr>
            <w:tcW w:w="8580" w:type="dxa"/>
            <w:gridSpan w:val="6"/>
            <w:vAlign w:val="center"/>
          </w:tcPr>
          <w:p w:rsidR="00D33EFC" w:rsidRPr="008E7A65" w:rsidRDefault="004063A5" w:rsidP="00853F8D">
            <w:pPr>
              <w:spacing w:before="60" w:after="6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ЗАХТЕВИ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ХРАНУ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>/</w:t>
            </w:r>
            <w:r>
              <w:rPr>
                <w:rFonts w:ascii="Arial" w:hAnsi="Arial" w:cs="Arial"/>
                <w:b/>
                <w:lang w:val="sr-Latn-RS"/>
              </w:rPr>
              <w:t>НАМИРНИЦЕ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</w:p>
        </w:tc>
      </w:tr>
      <w:tr w:rsidR="00D33EFC" w:rsidRPr="008E7A65" w:rsidTr="00853F8D">
        <w:tc>
          <w:tcPr>
            <w:tcW w:w="1451" w:type="dxa"/>
            <w:vAlign w:val="center"/>
          </w:tcPr>
          <w:p w:rsidR="00D33EFC" w:rsidRPr="008E7A65" w:rsidRDefault="004063A5" w:rsidP="00853F8D">
            <w:pPr>
              <w:ind w:left="-84" w:right="-95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 xml:space="preserve">Поглавље </w:t>
            </w:r>
            <w:r w:rsidR="00D33EFC" w:rsidRPr="008E7A65">
              <w:rPr>
                <w:rFonts w:ascii="Arial" w:hAnsi="Arial" w:cs="Arial"/>
                <w:lang w:val="sr-Latn-RS"/>
              </w:rPr>
              <w:t>X, 2;</w:t>
            </w:r>
          </w:p>
        </w:tc>
        <w:tc>
          <w:tcPr>
            <w:tcW w:w="500" w:type="dxa"/>
            <w:vAlign w:val="center"/>
          </w:tcPr>
          <w:p w:rsidR="00D33EFC" w:rsidRPr="008E7A65" w:rsidRDefault="008A6B7B" w:rsidP="00D4040C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37</w:t>
            </w:r>
          </w:p>
        </w:tc>
        <w:tc>
          <w:tcPr>
            <w:tcW w:w="4848" w:type="dxa"/>
          </w:tcPr>
          <w:p w:rsidR="00D33EFC" w:rsidRPr="008E7A65" w:rsidRDefault="004063A5" w:rsidP="00B22702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Сировина</w:t>
            </w:r>
            <w:r w:rsidR="00B2270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B2270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састојци</w:t>
            </w:r>
            <w:r w:rsidR="00B22702" w:rsidRPr="008E7A65">
              <w:rPr>
                <w:rFonts w:ascii="Arial" w:hAnsi="Arial" w:cs="Arial"/>
                <w:lang w:val="sr-Latn-RS"/>
              </w:rPr>
              <w:t xml:space="preserve"> (</w:t>
            </w:r>
            <w:r>
              <w:rPr>
                <w:rFonts w:ascii="Arial" w:hAnsi="Arial" w:cs="Arial"/>
                <w:lang w:val="sr-Latn-RS"/>
              </w:rPr>
              <w:t>зачини</w:t>
            </w:r>
            <w:r w:rsidR="00B22702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адитиви</w:t>
            </w:r>
            <w:r w:rsidR="00B2270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B2270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др</w:t>
            </w:r>
            <w:r w:rsidR="00B22702" w:rsidRPr="008E7A65">
              <w:rPr>
                <w:rFonts w:ascii="Arial" w:hAnsi="Arial" w:cs="Arial"/>
                <w:lang w:val="sr-Latn-RS"/>
              </w:rPr>
              <w:t xml:space="preserve">.)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B2270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складиште</w:t>
            </w:r>
            <w:r w:rsidR="00B2270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B2270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одговарајућим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условима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циљу</w:t>
            </w:r>
            <w:r w:rsidR="006E3485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заштите</w:t>
            </w:r>
            <w:r w:rsidR="006E3485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</w:t>
            </w:r>
            <w:r w:rsidR="006E3485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контаминације</w:t>
            </w:r>
            <w:r w:rsidR="006E3485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спречавања</w:t>
            </w:r>
            <w:r w:rsidR="00DE134B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кварења</w:t>
            </w:r>
            <w:r w:rsidR="009F0BA6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Align w:val="center"/>
          </w:tcPr>
          <w:p w:rsidR="00D33EFC" w:rsidRPr="008E7A65" w:rsidRDefault="004063A5" w:rsidP="004063A5">
            <w:pPr>
              <w:ind w:left="-84" w:right="-81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</w:t>
            </w:r>
            <w:r w:rsidR="00D33EFC" w:rsidRPr="008E7A65">
              <w:rPr>
                <w:rFonts w:ascii="Arial" w:hAnsi="Arial" w:cs="Arial"/>
                <w:lang w:val="sr-Latn-RS"/>
              </w:rPr>
              <w:t>X, 3;</w:t>
            </w:r>
          </w:p>
        </w:tc>
        <w:tc>
          <w:tcPr>
            <w:tcW w:w="500" w:type="dxa"/>
            <w:vAlign w:val="center"/>
          </w:tcPr>
          <w:p w:rsidR="00D33EFC" w:rsidRPr="008E7A65" w:rsidRDefault="00106B7A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38</w:t>
            </w:r>
          </w:p>
        </w:tc>
        <w:tc>
          <w:tcPr>
            <w:tcW w:w="4848" w:type="dxa"/>
          </w:tcPr>
          <w:p w:rsidR="00D33EFC" w:rsidRPr="008E7A65" w:rsidRDefault="004063A5" w:rsidP="00B22702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У</w:t>
            </w:r>
            <w:r w:rsidR="001E3A39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свим</w:t>
            </w:r>
            <w:r w:rsidR="001E3A39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фазама</w:t>
            </w:r>
            <w:r w:rsidR="001E3A39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производње</w:t>
            </w:r>
            <w:r w:rsidR="001E3A39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прераде</w:t>
            </w:r>
            <w:r w:rsidR="001E3A39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1E3A39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дистрибуције</w:t>
            </w:r>
            <w:r w:rsidR="001E3A39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храна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заштићена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тако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спречава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њена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контаминација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услед</w:t>
            </w:r>
            <w:r w:rsidR="007F7AF0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које</w:t>
            </w:r>
            <w:r w:rsidR="007F7AF0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храна</w:t>
            </w:r>
            <w:r w:rsidR="007F7AF0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не</w:t>
            </w:r>
            <w:r w:rsidR="007F7AF0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би</w:t>
            </w:r>
            <w:r w:rsidR="007F7AF0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била</w:t>
            </w:r>
            <w:r w:rsidR="007F7AF0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подобна</w:t>
            </w:r>
            <w:r w:rsidR="007F7AF0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7F7AF0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исхрану</w:t>
            </w:r>
            <w:r w:rsidR="007F7AF0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људи</w:t>
            </w:r>
            <w:r w:rsidR="007F7AF0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која</w:t>
            </w:r>
            <w:r w:rsidR="003C7C60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може</w:t>
            </w:r>
            <w:r w:rsidR="003C7C60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доведе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опасности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здравље</w:t>
            </w:r>
            <w:r w:rsidR="007C0DB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7C0DB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би</w:t>
            </w:r>
            <w:r w:rsidR="007C0DB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било</w:t>
            </w:r>
            <w:r w:rsidR="007C0DB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неразумно</w:t>
            </w:r>
            <w:r w:rsidR="007C0DB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очекивати</w:t>
            </w:r>
            <w:r w:rsidR="007C0DB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7C0DB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7C0DB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храна</w:t>
            </w:r>
            <w:r w:rsidR="007C0DB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конзумира</w:t>
            </w:r>
            <w:r w:rsidR="007C0DB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7C0DB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том</w:t>
            </w:r>
            <w:r w:rsidR="007C0DB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стању</w:t>
            </w:r>
            <w:r w:rsidR="00452442" w:rsidRPr="008E7A65">
              <w:rPr>
                <w:rFonts w:ascii="Arial" w:hAnsi="Arial" w:cs="Arial"/>
                <w:lang w:val="sr-Latn-RS"/>
              </w:rPr>
              <w:t>.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Align w:val="center"/>
          </w:tcPr>
          <w:p w:rsidR="00D33EFC" w:rsidRPr="008E7A65" w:rsidRDefault="004063A5" w:rsidP="00853F8D">
            <w:pPr>
              <w:ind w:left="-84" w:right="-81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ПоглављеI</w:t>
            </w:r>
            <w:r w:rsidR="00D33EFC" w:rsidRPr="008E7A65">
              <w:rPr>
                <w:rFonts w:ascii="Arial" w:hAnsi="Arial" w:cs="Arial"/>
                <w:lang w:val="sr-Latn-RS"/>
              </w:rPr>
              <w:t>X, 5;</w:t>
            </w:r>
          </w:p>
        </w:tc>
        <w:tc>
          <w:tcPr>
            <w:tcW w:w="500" w:type="dxa"/>
            <w:vAlign w:val="center"/>
          </w:tcPr>
          <w:p w:rsidR="00D33EFC" w:rsidRPr="008E7A65" w:rsidRDefault="00106B7A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39</w:t>
            </w:r>
          </w:p>
        </w:tc>
        <w:tc>
          <w:tcPr>
            <w:tcW w:w="4848" w:type="dxa"/>
          </w:tcPr>
          <w:p w:rsidR="00D33EFC" w:rsidRPr="008E7A65" w:rsidRDefault="004063A5" w:rsidP="00853F8D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Сировине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састојци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међупроизводи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готови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производи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који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подржавају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раст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патогених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микроорганизама</w:t>
            </w:r>
            <w:r w:rsidR="00865739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865739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стварање</w:t>
            </w:r>
            <w:r w:rsidR="00865739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токсина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држе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одговарајућим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температурама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спречавају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lastRenderedPageBreak/>
              <w:t>ризик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здравље</w:t>
            </w:r>
            <w:r w:rsidR="00865739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Align w:val="center"/>
          </w:tcPr>
          <w:p w:rsidR="00D33EFC" w:rsidRPr="008E7A65" w:rsidRDefault="004063A5" w:rsidP="00853F8D">
            <w:pPr>
              <w:ind w:left="-84" w:right="-41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lastRenderedPageBreak/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</w:t>
            </w:r>
            <w:r w:rsidR="00D33EFC" w:rsidRPr="008E7A65">
              <w:rPr>
                <w:rFonts w:ascii="Arial" w:hAnsi="Arial" w:cs="Arial"/>
                <w:lang w:val="sr-Latn-RS"/>
              </w:rPr>
              <w:t>X, 5;</w:t>
            </w:r>
          </w:p>
        </w:tc>
        <w:tc>
          <w:tcPr>
            <w:tcW w:w="500" w:type="dxa"/>
            <w:vAlign w:val="center"/>
          </w:tcPr>
          <w:p w:rsidR="00D33EFC" w:rsidRPr="008E7A65" w:rsidRDefault="00106B7A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40</w:t>
            </w:r>
          </w:p>
        </w:tc>
        <w:tc>
          <w:tcPr>
            <w:tcW w:w="4848" w:type="dxa"/>
          </w:tcPr>
          <w:p w:rsidR="00D33EFC" w:rsidRPr="008E7A65" w:rsidRDefault="004063A5" w:rsidP="00277553">
            <w:pPr>
              <w:rPr>
                <w:rFonts w:ascii="Arial" w:hAnsi="Arial" w:cs="Arial"/>
                <w:spacing w:val="-2"/>
                <w:lang w:val="sr-Latn-RS"/>
              </w:rPr>
            </w:pPr>
            <w:r>
              <w:rPr>
                <w:rFonts w:ascii="Arial" w:hAnsi="Arial" w:cs="Arial"/>
                <w:spacing w:val="-2"/>
                <w:lang w:val="sr-Latn-RS"/>
              </w:rPr>
              <w:t>Постоје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погодне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просторије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, </w:t>
            </w:r>
            <w:r>
              <w:rPr>
                <w:rFonts w:ascii="Arial" w:hAnsi="Arial" w:cs="Arial"/>
                <w:spacing w:val="-2"/>
                <w:lang w:val="sr-Latn-RS"/>
              </w:rPr>
              <w:t>довољне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величине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одвојено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складиштење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сировина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од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прерађених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материјала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>/</w:t>
            </w:r>
            <w:r>
              <w:rPr>
                <w:rFonts w:ascii="Arial" w:hAnsi="Arial" w:cs="Arial"/>
                <w:spacing w:val="-2"/>
                <w:lang w:val="sr-Latn-RS"/>
              </w:rPr>
              <w:t>готових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производа</w:t>
            </w:r>
            <w:r w:rsidR="002644E3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као</w:t>
            </w:r>
            <w:r w:rsidR="002644E3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и</w:t>
            </w:r>
            <w:r w:rsidR="002644E3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довољан</w:t>
            </w:r>
            <w:r w:rsidR="002644E3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простор</w:t>
            </w:r>
            <w:r w:rsidR="00CF3864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за</w:t>
            </w:r>
            <w:r w:rsidR="00277553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складиштење</w:t>
            </w:r>
            <w:r w:rsidR="00277553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са</w:t>
            </w:r>
            <w:r w:rsidR="00CF3864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температурним</w:t>
            </w:r>
            <w:r w:rsidR="00CF3864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режимом</w:t>
            </w:r>
            <w:r w:rsidR="00865739" w:rsidRPr="008E7A65">
              <w:rPr>
                <w:rFonts w:ascii="Arial" w:hAnsi="Arial" w:cs="Arial"/>
                <w:spacing w:val="-2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Align w:val="center"/>
          </w:tcPr>
          <w:p w:rsidR="00D33EFC" w:rsidRPr="008E7A65" w:rsidRDefault="004063A5" w:rsidP="00853F8D">
            <w:pPr>
              <w:ind w:left="-84" w:right="-41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</w:t>
            </w:r>
            <w:r w:rsidR="00D33EFC" w:rsidRPr="008E7A65">
              <w:rPr>
                <w:rFonts w:ascii="Arial" w:hAnsi="Arial" w:cs="Arial"/>
                <w:lang w:val="sr-Latn-RS"/>
              </w:rPr>
              <w:t>X, 6</w:t>
            </w:r>
          </w:p>
        </w:tc>
        <w:tc>
          <w:tcPr>
            <w:tcW w:w="500" w:type="dxa"/>
            <w:vAlign w:val="center"/>
          </w:tcPr>
          <w:p w:rsidR="00D33EFC" w:rsidRPr="008E7A65" w:rsidRDefault="00106B7A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41</w:t>
            </w:r>
          </w:p>
        </w:tc>
        <w:tc>
          <w:tcPr>
            <w:tcW w:w="4848" w:type="dxa"/>
          </w:tcPr>
          <w:p w:rsidR="00A10CEB" w:rsidRPr="008E7A65" w:rsidRDefault="004063A5" w:rsidP="00A10CEB">
            <w:pPr>
              <w:autoSpaceDE w:val="0"/>
              <w:autoSpaceDN w:val="0"/>
              <w:adjustRightInd w:val="0"/>
              <w:rPr>
                <w:rFonts w:ascii="Arial" w:hAnsi="Arial" w:cs="Arial"/>
                <w:spacing w:val="-2"/>
                <w:lang w:val="sr-Latn-RS"/>
              </w:rPr>
            </w:pPr>
            <w:r>
              <w:rPr>
                <w:rFonts w:ascii="Arial" w:hAnsi="Arial" w:cs="Arial"/>
                <w:spacing w:val="-2"/>
                <w:lang w:val="sr-Latn-RS"/>
              </w:rPr>
              <w:t>Уколико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је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потребно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држати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или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служити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намирнице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на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температури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хлађења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, </w:t>
            </w:r>
            <w:r>
              <w:rPr>
                <w:rFonts w:ascii="Arial" w:hAnsi="Arial" w:cs="Arial"/>
                <w:spacing w:val="-2"/>
                <w:lang w:val="sr-Latn-RS"/>
              </w:rPr>
              <w:t>потребно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их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је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охладити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у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што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краћем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року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након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фазе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топлотне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обраде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, </w:t>
            </w:r>
            <w:r>
              <w:rPr>
                <w:rFonts w:ascii="Arial" w:hAnsi="Arial" w:cs="Arial"/>
                <w:spacing w:val="-2"/>
                <w:lang w:val="sr-Latn-RS"/>
              </w:rPr>
              <w:t>или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фазе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финалне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припреме</w:t>
            </w:r>
            <w:r w:rsidR="00E96B0F" w:rsidRPr="008E7A65">
              <w:rPr>
                <w:rFonts w:ascii="Arial" w:hAnsi="Arial" w:cs="Arial"/>
                <w:spacing w:val="-2"/>
                <w:lang w:val="sr-Latn-RS"/>
              </w:rPr>
              <w:t>,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уколико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не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постоји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фаза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топлотне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обраде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, </w:t>
            </w:r>
            <w:r>
              <w:rPr>
                <w:rFonts w:ascii="Arial" w:hAnsi="Arial" w:cs="Arial"/>
                <w:spacing w:val="-2"/>
                <w:lang w:val="sr-Latn-RS"/>
              </w:rPr>
              <w:t>до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температуре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која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неће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резултирати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ризиком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по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здравље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Align w:val="center"/>
          </w:tcPr>
          <w:p w:rsidR="00D33EFC" w:rsidRPr="008E7A65" w:rsidRDefault="004063A5" w:rsidP="00515D35">
            <w:pPr>
              <w:ind w:left="-84" w:right="-41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515D35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</w:t>
            </w:r>
            <w:r w:rsidR="00515D35" w:rsidRPr="008E7A65">
              <w:rPr>
                <w:rFonts w:ascii="Arial" w:hAnsi="Arial" w:cs="Arial"/>
                <w:lang w:val="sr-Latn-RS"/>
              </w:rPr>
              <w:t>X, 7</w:t>
            </w:r>
          </w:p>
        </w:tc>
        <w:tc>
          <w:tcPr>
            <w:tcW w:w="500" w:type="dxa"/>
            <w:vAlign w:val="center"/>
          </w:tcPr>
          <w:p w:rsidR="00D33EFC" w:rsidRPr="008E7A65" w:rsidRDefault="00106B7A" w:rsidP="003D7192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42</w:t>
            </w:r>
          </w:p>
        </w:tc>
        <w:tc>
          <w:tcPr>
            <w:tcW w:w="4848" w:type="dxa"/>
          </w:tcPr>
          <w:p w:rsidR="00D33EFC" w:rsidRPr="008E7A65" w:rsidRDefault="004063A5" w:rsidP="00515D35">
            <w:pPr>
              <w:spacing w:before="20" w:after="2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Постоји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одговарајући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одвод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тамо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где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као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последица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одмрзавања</w:t>
            </w:r>
            <w:r w:rsidR="00D33EFC" w:rsidRPr="008E7A65">
              <w:rPr>
                <w:rFonts w:ascii="Arial" w:hAnsi="Arial" w:cs="Arial"/>
                <w:lang w:val="sr-Latn-RS"/>
              </w:rPr>
              <w:t>/</w:t>
            </w:r>
            <w:r>
              <w:rPr>
                <w:rFonts w:ascii="Arial" w:hAnsi="Arial" w:cs="Arial"/>
                <w:lang w:val="sr-Latn-RS"/>
              </w:rPr>
              <w:t>отапања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јавља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течност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која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може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представља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ризик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здравље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. </w:t>
            </w:r>
            <w:r>
              <w:rPr>
                <w:rFonts w:ascii="Arial" w:hAnsi="Arial" w:cs="Arial"/>
                <w:lang w:val="sr-Latn-RS"/>
              </w:rPr>
              <w:t>Одмах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после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одмрзавања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храном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рукује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тако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смањи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ризик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од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раста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патогених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микроорганизама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или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стварања</w:t>
            </w:r>
            <w:r w:rsidR="00D33EFC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  <w:r>
              <w:rPr>
                <w:rFonts w:ascii="Arial" w:hAnsi="Arial" w:cs="Arial"/>
                <w:spacing w:val="-2"/>
                <w:lang w:val="sr-Latn-RS"/>
              </w:rPr>
              <w:t>токсина</w:t>
            </w:r>
            <w:r w:rsidR="00D16B9F" w:rsidRPr="008E7A65">
              <w:rPr>
                <w:rFonts w:ascii="Arial" w:hAnsi="Arial" w:cs="Arial"/>
                <w:spacing w:val="-2"/>
                <w:lang w:val="sr-Latn-RS"/>
              </w:rPr>
              <w:t>.</w:t>
            </w:r>
            <w:r w:rsidR="005F0B0D" w:rsidRPr="008E7A65">
              <w:rPr>
                <w:rFonts w:ascii="Arial" w:hAnsi="Arial" w:cs="Arial"/>
                <w:spacing w:val="-2"/>
                <w:lang w:val="sr-Latn-RS"/>
              </w:rPr>
              <w:t xml:space="preserve"> 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Align w:val="center"/>
          </w:tcPr>
          <w:p w:rsidR="00D33EFC" w:rsidRPr="008E7A65" w:rsidRDefault="004063A5" w:rsidP="00853F8D">
            <w:pPr>
              <w:ind w:left="-84" w:right="-41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</w:t>
            </w:r>
            <w:r w:rsidR="00D33EFC" w:rsidRPr="008E7A65">
              <w:rPr>
                <w:rFonts w:ascii="Arial" w:hAnsi="Arial" w:cs="Arial"/>
                <w:lang w:val="sr-Latn-RS"/>
              </w:rPr>
              <w:t>X, 8;</w:t>
            </w:r>
          </w:p>
        </w:tc>
        <w:tc>
          <w:tcPr>
            <w:tcW w:w="500" w:type="dxa"/>
            <w:vAlign w:val="center"/>
          </w:tcPr>
          <w:p w:rsidR="00D33EFC" w:rsidRPr="008E7A65" w:rsidRDefault="00106B7A" w:rsidP="003D7192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43</w:t>
            </w:r>
          </w:p>
        </w:tc>
        <w:tc>
          <w:tcPr>
            <w:tcW w:w="4848" w:type="dxa"/>
          </w:tcPr>
          <w:p w:rsidR="007D13F8" w:rsidRPr="008E7A65" w:rsidRDefault="004063A5" w:rsidP="00515D35">
            <w:pPr>
              <w:spacing w:before="20" w:after="2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Опасне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>/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нејестиве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супстанце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укључујући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храну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животиње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адекватно</w:t>
            </w:r>
            <w:r w:rsidR="00515D35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означавају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складиште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одвојеним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обезбеђеним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посудама</w:t>
            </w:r>
            <w:r w:rsidR="007B3A21" w:rsidRPr="008E7A65">
              <w:rPr>
                <w:rFonts w:ascii="Arial" w:hAnsi="Arial" w:cs="Arial"/>
                <w:lang w:val="sr-Latn-RS"/>
              </w:rPr>
              <w:t xml:space="preserve"> (</w:t>
            </w:r>
            <w:r>
              <w:rPr>
                <w:rFonts w:ascii="Arial" w:hAnsi="Arial" w:cs="Arial"/>
                <w:lang w:val="sr-Latn-RS"/>
              </w:rPr>
              <w:t>нпр</w:t>
            </w:r>
            <w:r w:rsidR="007B3A21" w:rsidRPr="008E7A65">
              <w:rPr>
                <w:rFonts w:ascii="Arial" w:hAnsi="Arial" w:cs="Arial"/>
                <w:lang w:val="sr-Latn-RS"/>
              </w:rPr>
              <w:t xml:space="preserve">. </w:t>
            </w:r>
            <w:r>
              <w:rPr>
                <w:rFonts w:ascii="Arial" w:hAnsi="Arial" w:cs="Arial"/>
                <w:lang w:val="sr-Latn-RS"/>
              </w:rPr>
              <w:t>супстанце</w:t>
            </w:r>
            <w:r w:rsidR="008A29BA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8A29BA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чишћење</w:t>
            </w:r>
            <w:r w:rsidR="007B3A21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7B3A21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дезинфекцију</w:t>
            </w:r>
            <w:r w:rsidR="00E96B0F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јасно</w:t>
            </w:r>
            <w:r w:rsidR="00E96B0F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</w:t>
            </w:r>
            <w:r w:rsidR="00E96B0F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означене</w:t>
            </w:r>
            <w:r w:rsidR="008A29BA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8A29BA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чувају</w:t>
            </w:r>
            <w:r w:rsidR="008A29BA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8A29BA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8A29BA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одвојеним</w:t>
            </w:r>
            <w:r w:rsidR="008A29BA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8A29BA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обезбеђеним</w:t>
            </w:r>
            <w:r w:rsidR="00B55FF8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посудама</w:t>
            </w:r>
            <w:r w:rsidR="00B55FF8" w:rsidRPr="008E7A65">
              <w:rPr>
                <w:rFonts w:ascii="Arial" w:hAnsi="Arial" w:cs="Arial"/>
                <w:lang w:val="sr-Latn-RS"/>
              </w:rPr>
              <w:t>)</w:t>
            </w:r>
            <w:r w:rsidR="00661A41">
              <w:rPr>
                <w:rFonts w:ascii="Arial" w:hAnsi="Arial" w:cs="Arial"/>
                <w:lang w:val="sr-Latn-RS"/>
              </w:rPr>
              <w:t>.</w:t>
            </w:r>
            <w:r w:rsidR="008A29BA" w:rsidRPr="008E7A65">
              <w:rPr>
                <w:rFonts w:ascii="Arial" w:hAnsi="Arial" w:cs="Arial"/>
                <w:lang w:val="sr-Latn-RS"/>
              </w:rPr>
              <w:t xml:space="preserve"> </w:t>
            </w:r>
            <w:r w:rsidR="005F0B0D" w:rsidRPr="008E7A65">
              <w:rPr>
                <w:rFonts w:ascii="Arial" w:hAnsi="Arial" w:cs="Arial"/>
                <w:lang w:val="sr-Latn-RS"/>
              </w:rPr>
              <w:t xml:space="preserve"> 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661A41">
        <w:trPr>
          <w:trHeight w:val="1173"/>
        </w:trPr>
        <w:tc>
          <w:tcPr>
            <w:tcW w:w="1451" w:type="dxa"/>
            <w:vAlign w:val="center"/>
          </w:tcPr>
          <w:p w:rsidR="00D33EFC" w:rsidRPr="008E7A65" w:rsidRDefault="004063A5" w:rsidP="00853F8D">
            <w:pPr>
              <w:ind w:left="-70" w:right="-109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</w:t>
            </w:r>
            <w:r w:rsidR="00D33EFC" w:rsidRPr="008E7A65">
              <w:rPr>
                <w:rFonts w:ascii="Arial" w:hAnsi="Arial" w:cs="Arial"/>
                <w:lang w:val="sr-Latn-RS"/>
              </w:rPr>
              <w:t>X, 5;</w:t>
            </w:r>
          </w:p>
        </w:tc>
        <w:tc>
          <w:tcPr>
            <w:tcW w:w="500" w:type="dxa"/>
            <w:vAlign w:val="center"/>
          </w:tcPr>
          <w:p w:rsidR="00D33EFC" w:rsidRPr="008E7A65" w:rsidRDefault="005C54C7" w:rsidP="00D4040C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44</w:t>
            </w:r>
          </w:p>
        </w:tc>
        <w:tc>
          <w:tcPr>
            <w:tcW w:w="4848" w:type="dxa"/>
          </w:tcPr>
          <w:p w:rsidR="00D33EFC" w:rsidRPr="008E7A65" w:rsidRDefault="004063A5" w:rsidP="00602439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Хладан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ланац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није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прекинут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осим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ограничене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периоде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времена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из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практичних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разлога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везаних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руковање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току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припреме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транспорта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складиштења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излагања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послуживања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хране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под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условом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представљају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ризик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здравље</w:t>
            </w:r>
            <w:r w:rsidR="00602439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BF3ABC">
        <w:trPr>
          <w:trHeight w:val="566"/>
        </w:trPr>
        <w:tc>
          <w:tcPr>
            <w:tcW w:w="1451" w:type="dxa"/>
          </w:tcPr>
          <w:p w:rsidR="00D33EFC" w:rsidRPr="008E7A65" w:rsidRDefault="004063A5" w:rsidP="00853F8D">
            <w:pPr>
              <w:spacing w:before="60" w:after="60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Б</w:t>
            </w:r>
            <w:r w:rsidR="003D72A6" w:rsidRPr="008E7A65">
              <w:rPr>
                <w:rFonts w:ascii="Arial" w:hAnsi="Arial" w:cs="Arial"/>
                <w:b/>
                <w:lang w:val="sr-Latn-RS"/>
              </w:rPr>
              <w:t>1</w:t>
            </w:r>
          </w:p>
        </w:tc>
        <w:tc>
          <w:tcPr>
            <w:tcW w:w="8580" w:type="dxa"/>
            <w:gridSpan w:val="6"/>
            <w:vAlign w:val="center"/>
          </w:tcPr>
          <w:p w:rsidR="00D33EFC" w:rsidRPr="008E7A65" w:rsidRDefault="004063A5" w:rsidP="00853F8D">
            <w:pPr>
              <w:spacing w:before="60" w:after="6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Омотавање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паковање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производа</w:t>
            </w:r>
          </w:p>
        </w:tc>
      </w:tr>
      <w:tr w:rsidR="00D33EFC" w:rsidRPr="008E7A65" w:rsidTr="00661A41">
        <w:trPr>
          <w:trHeight w:val="404"/>
        </w:trPr>
        <w:tc>
          <w:tcPr>
            <w:tcW w:w="1451" w:type="dxa"/>
            <w:vAlign w:val="center"/>
          </w:tcPr>
          <w:p w:rsidR="00D33EFC" w:rsidRPr="008E7A65" w:rsidRDefault="004063A5" w:rsidP="00853F8D">
            <w:pPr>
              <w:ind w:left="-84" w:right="-67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X, 2;</w:t>
            </w:r>
          </w:p>
        </w:tc>
        <w:tc>
          <w:tcPr>
            <w:tcW w:w="500" w:type="dxa"/>
            <w:vAlign w:val="center"/>
          </w:tcPr>
          <w:p w:rsidR="00D33EFC" w:rsidRPr="008E7A65" w:rsidRDefault="005C54C7" w:rsidP="00D4040C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45</w:t>
            </w:r>
          </w:p>
        </w:tc>
        <w:tc>
          <w:tcPr>
            <w:tcW w:w="4848" w:type="dxa"/>
          </w:tcPr>
          <w:p w:rsidR="001E797E" w:rsidRPr="008E7A65" w:rsidRDefault="004063A5" w:rsidP="00661A41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Материјали</w:t>
            </w:r>
            <w:r w:rsidR="001E797E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1E797E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омотавање</w:t>
            </w:r>
            <w:r w:rsidR="001E797E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1E797E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паковање</w:t>
            </w:r>
            <w:r w:rsidR="001E797E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1E797E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складиште</w:t>
            </w:r>
            <w:r w:rsidR="00D4513A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на</w:t>
            </w:r>
            <w:r w:rsidR="00D4513A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тако</w:t>
            </w:r>
            <w:r w:rsidR="00D4513A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D4513A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нису</w:t>
            </w:r>
            <w:r w:rsidR="00D4513A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изложени</w:t>
            </w:r>
            <w:r w:rsidR="00D4513A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ризику</w:t>
            </w:r>
            <w:r w:rsidR="00D4513A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</w:t>
            </w:r>
            <w:r w:rsidR="00D4513A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контаминације</w:t>
            </w:r>
            <w:r w:rsidR="00D4513A" w:rsidRPr="008E7A65">
              <w:rPr>
                <w:rFonts w:ascii="Arial" w:hAnsi="Arial" w:cs="Arial"/>
                <w:lang w:val="sr-Latn-RS"/>
              </w:rPr>
              <w:t xml:space="preserve">. 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Align w:val="center"/>
          </w:tcPr>
          <w:p w:rsidR="00D33EFC" w:rsidRPr="008E7A65" w:rsidRDefault="004063A5" w:rsidP="00853F8D">
            <w:pPr>
              <w:ind w:left="-84" w:right="-67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X, 4;</w:t>
            </w:r>
          </w:p>
        </w:tc>
        <w:tc>
          <w:tcPr>
            <w:tcW w:w="500" w:type="dxa"/>
            <w:vAlign w:val="center"/>
          </w:tcPr>
          <w:p w:rsidR="00D33EFC" w:rsidRPr="008E7A65" w:rsidRDefault="005C54C7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46</w:t>
            </w:r>
          </w:p>
        </w:tc>
        <w:tc>
          <w:tcPr>
            <w:tcW w:w="4848" w:type="dxa"/>
          </w:tcPr>
          <w:p w:rsidR="00D33EFC" w:rsidRPr="008E7A65" w:rsidRDefault="004063A5" w:rsidP="00853F8D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Материјал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који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поново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употребљава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омотавање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паковање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где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примењљиво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може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лако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чисти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где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потребно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дезинфикује</w:t>
            </w:r>
            <w:r w:rsidR="00901220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Align w:val="center"/>
          </w:tcPr>
          <w:p w:rsidR="00D33EFC" w:rsidRPr="008E7A65" w:rsidRDefault="004063A5" w:rsidP="00853F8D">
            <w:pPr>
              <w:spacing w:before="60" w:after="60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Б</w:t>
            </w:r>
            <w:r w:rsidR="002A294B" w:rsidRPr="008E7A65">
              <w:rPr>
                <w:rFonts w:ascii="Arial" w:hAnsi="Arial" w:cs="Arial"/>
                <w:b/>
                <w:lang w:val="sr-Latn-RS"/>
              </w:rPr>
              <w:t>2</w:t>
            </w:r>
          </w:p>
        </w:tc>
        <w:tc>
          <w:tcPr>
            <w:tcW w:w="8580" w:type="dxa"/>
            <w:gridSpan w:val="6"/>
            <w:vAlign w:val="center"/>
          </w:tcPr>
          <w:p w:rsidR="007D13F8" w:rsidRPr="008E7A65" w:rsidRDefault="004063A5" w:rsidP="005010E3">
            <w:pPr>
              <w:spacing w:before="60" w:after="6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Топлотна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обрада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  <w:r w:rsidR="00D33EFC" w:rsidRPr="008E7A65">
              <w:rPr>
                <w:rFonts w:ascii="Arial" w:hAnsi="Arial" w:cs="Arial"/>
                <w:lang w:val="sr-Latn-RS"/>
              </w:rPr>
              <w:t>(</w:t>
            </w:r>
            <w:r>
              <w:rPr>
                <w:rFonts w:ascii="Arial" w:hAnsi="Arial" w:cs="Arial"/>
                <w:lang w:val="sr-Latn-RS"/>
              </w:rPr>
              <w:t>храна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херметички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затвореним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контејнерима</w:t>
            </w:r>
            <w:r w:rsidR="00D33EFC" w:rsidRPr="008E7A65">
              <w:rPr>
                <w:rFonts w:ascii="Arial" w:hAnsi="Arial" w:cs="Arial"/>
                <w:lang w:val="sr-Latn-RS"/>
              </w:rPr>
              <w:t>)</w:t>
            </w:r>
          </w:p>
        </w:tc>
      </w:tr>
      <w:tr w:rsidR="00D33EFC" w:rsidRPr="008E7A65" w:rsidTr="00853F8D">
        <w:tc>
          <w:tcPr>
            <w:tcW w:w="1451" w:type="dxa"/>
            <w:vMerge w:val="restart"/>
            <w:vAlign w:val="center"/>
          </w:tcPr>
          <w:p w:rsidR="00D33EFC" w:rsidRPr="008E7A65" w:rsidRDefault="004063A5" w:rsidP="00853F8D">
            <w:pPr>
              <w:ind w:left="-84" w:right="-95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X</w:t>
            </w:r>
            <w:r>
              <w:rPr>
                <w:rFonts w:ascii="Arial" w:hAnsi="Arial" w:cs="Arial"/>
                <w:lang w:val="sr-Latn-RS"/>
              </w:rPr>
              <w:t>I</w:t>
            </w:r>
            <w:r w:rsidR="00D33EFC" w:rsidRPr="008E7A65">
              <w:rPr>
                <w:rFonts w:ascii="Arial" w:hAnsi="Arial" w:cs="Arial"/>
                <w:lang w:val="sr-Latn-RS"/>
              </w:rPr>
              <w:t>,1</w:t>
            </w:r>
            <w:r>
              <w:rPr>
                <w:rFonts w:ascii="Arial" w:hAnsi="Arial" w:cs="Arial"/>
                <w:lang w:val="sr-Latn-RS"/>
              </w:rPr>
              <w:t>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б</w:t>
            </w:r>
            <w:r w:rsidR="00D33EFC" w:rsidRPr="008E7A65">
              <w:rPr>
                <w:rFonts w:ascii="Arial" w:hAnsi="Arial" w:cs="Arial"/>
                <w:lang w:val="sr-Latn-RS"/>
              </w:rPr>
              <w:t>;</w:t>
            </w:r>
          </w:p>
        </w:tc>
        <w:tc>
          <w:tcPr>
            <w:tcW w:w="500" w:type="dxa"/>
            <w:vAlign w:val="center"/>
          </w:tcPr>
          <w:p w:rsidR="00D33EFC" w:rsidRPr="008E7A65" w:rsidRDefault="005C54C7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47</w:t>
            </w:r>
          </w:p>
        </w:tc>
        <w:tc>
          <w:tcPr>
            <w:tcW w:w="4848" w:type="dxa"/>
          </w:tcPr>
          <w:p w:rsidR="00D33EFC" w:rsidRPr="008E7A65" w:rsidRDefault="004063A5" w:rsidP="00D4513A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Топлотна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обрада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довољна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обезбеди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сваки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део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производа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подвргнут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одговарајућем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режиму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температуре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времена</w:t>
            </w:r>
            <w:r w:rsidR="000113D4" w:rsidRPr="008E7A65">
              <w:rPr>
                <w:rFonts w:ascii="Arial" w:hAnsi="Arial" w:cs="Arial"/>
                <w:lang w:val="sr-Latn-RS"/>
              </w:rPr>
              <w:t>.</w:t>
            </w:r>
            <w:r w:rsidR="004A50D7" w:rsidRPr="008E7A65">
              <w:rPr>
                <w:rFonts w:ascii="Arial" w:hAnsi="Arial" w:cs="Arial"/>
                <w:lang w:val="sr-Latn-RS"/>
              </w:rPr>
              <w:t xml:space="preserve"> 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/>
            <w:vAlign w:val="center"/>
          </w:tcPr>
          <w:p w:rsidR="00D33EFC" w:rsidRPr="008E7A65" w:rsidRDefault="00D33EFC" w:rsidP="00853F8D">
            <w:pPr>
              <w:ind w:left="-84" w:right="-95"/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vAlign w:val="center"/>
          </w:tcPr>
          <w:p w:rsidR="00D33EFC" w:rsidRPr="008E7A65" w:rsidRDefault="005C54C7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48</w:t>
            </w:r>
          </w:p>
        </w:tc>
        <w:tc>
          <w:tcPr>
            <w:tcW w:w="4848" w:type="dxa"/>
          </w:tcPr>
          <w:p w:rsidR="00D33EFC" w:rsidRPr="008E7A65" w:rsidRDefault="004063A5" w:rsidP="00853F8D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Процес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спречава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контаминацију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току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топлотне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обраде</w:t>
            </w:r>
            <w:r w:rsidR="000113D4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Align w:val="center"/>
          </w:tcPr>
          <w:p w:rsidR="00D33EFC" w:rsidRPr="008E7A65" w:rsidRDefault="004063A5" w:rsidP="00853F8D">
            <w:pPr>
              <w:ind w:left="-84" w:right="-95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X</w:t>
            </w:r>
            <w:r>
              <w:rPr>
                <w:rFonts w:ascii="Arial" w:hAnsi="Arial" w:cs="Arial"/>
                <w:lang w:val="sr-Latn-RS"/>
              </w:rPr>
              <w:t>I</w:t>
            </w:r>
            <w:r w:rsidR="00D33EFC" w:rsidRPr="008E7A65">
              <w:rPr>
                <w:rFonts w:ascii="Arial" w:hAnsi="Arial" w:cs="Arial"/>
                <w:lang w:val="sr-Latn-RS"/>
              </w:rPr>
              <w:t>, 2;</w:t>
            </w:r>
          </w:p>
        </w:tc>
        <w:tc>
          <w:tcPr>
            <w:tcW w:w="500" w:type="dxa"/>
            <w:vAlign w:val="center"/>
          </w:tcPr>
          <w:p w:rsidR="00D33EFC" w:rsidRPr="008E7A65" w:rsidRDefault="005C54C7" w:rsidP="00D4040C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49</w:t>
            </w:r>
          </w:p>
        </w:tc>
        <w:tc>
          <w:tcPr>
            <w:tcW w:w="4848" w:type="dxa"/>
          </w:tcPr>
          <w:p w:rsidR="00D33EFC" w:rsidRPr="008E7A65" w:rsidRDefault="004063A5" w:rsidP="00D4513A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Субјекат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редовно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проверава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релевантне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параметре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(</w:t>
            </w:r>
            <w:r>
              <w:rPr>
                <w:rFonts w:ascii="Arial" w:hAnsi="Arial" w:cs="Arial"/>
                <w:lang w:val="sr-Latn-RS"/>
              </w:rPr>
              <w:t>температура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време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притисак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херметичност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)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аутоматске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инструменте</w:t>
            </w:r>
            <w:r w:rsidR="006D76AF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како</w:t>
            </w:r>
            <w:r w:rsidR="006D76AF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би</w:t>
            </w:r>
            <w:r w:rsidR="006D76AF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6D76AF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осигурало</w:t>
            </w:r>
            <w:r w:rsidR="006D76AF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6D76AF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процес</w:t>
            </w:r>
            <w:r w:rsidR="006D76AF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који</w:t>
            </w:r>
            <w:r w:rsidR="006D76AF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6D76AF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примењује</w:t>
            </w:r>
            <w:r w:rsidR="006D76AF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lastRenderedPageBreak/>
              <w:t>постиже</w:t>
            </w:r>
            <w:r w:rsidR="006D76AF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жељене</w:t>
            </w:r>
            <w:r w:rsidR="006D76AF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резултате</w:t>
            </w:r>
            <w:r w:rsidR="006D76AF" w:rsidRPr="008E7A65">
              <w:rPr>
                <w:rFonts w:ascii="Arial" w:hAnsi="Arial" w:cs="Arial"/>
                <w:lang w:val="sr-Latn-RS"/>
              </w:rPr>
              <w:t>.</w:t>
            </w:r>
            <w:r w:rsidR="00817CF6" w:rsidRPr="008E7A65">
              <w:rPr>
                <w:rFonts w:ascii="Arial" w:hAnsi="Arial" w:cs="Arial"/>
                <w:lang w:val="sr-Latn-RS"/>
              </w:rPr>
              <w:t xml:space="preserve"> 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Align w:val="center"/>
          </w:tcPr>
          <w:p w:rsidR="00D33EFC" w:rsidRPr="008E7A65" w:rsidRDefault="004063A5" w:rsidP="00853F8D">
            <w:pPr>
              <w:ind w:left="-84" w:right="-95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lastRenderedPageBreak/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</w:t>
            </w:r>
            <w:r w:rsidR="00D33EFC" w:rsidRPr="008E7A65">
              <w:rPr>
                <w:rFonts w:ascii="Arial" w:hAnsi="Arial" w:cs="Arial"/>
                <w:lang w:val="sr-Latn-RS"/>
              </w:rPr>
              <w:t>, 2</w:t>
            </w:r>
            <w:r>
              <w:rPr>
                <w:rFonts w:ascii="Arial" w:hAnsi="Arial" w:cs="Arial"/>
                <w:lang w:val="sr-Latn-RS"/>
              </w:rPr>
              <w:t>д</w:t>
            </w:r>
            <w:r w:rsidR="00D33EFC" w:rsidRPr="008E7A65">
              <w:rPr>
                <w:rFonts w:ascii="Arial" w:hAnsi="Arial" w:cs="Arial"/>
                <w:lang w:val="sr-Latn-RS"/>
              </w:rPr>
              <w:t>;</w:t>
            </w:r>
          </w:p>
        </w:tc>
        <w:tc>
          <w:tcPr>
            <w:tcW w:w="500" w:type="dxa"/>
            <w:vAlign w:val="center"/>
          </w:tcPr>
          <w:p w:rsidR="00D33EFC" w:rsidRPr="008E7A65" w:rsidRDefault="005C54C7" w:rsidP="00C2378C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50</w:t>
            </w:r>
          </w:p>
        </w:tc>
        <w:tc>
          <w:tcPr>
            <w:tcW w:w="4848" w:type="dxa"/>
          </w:tcPr>
          <w:p w:rsidR="00D33EFC" w:rsidRPr="008E7A65" w:rsidRDefault="004063A5" w:rsidP="002A294B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Температуре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прате</w:t>
            </w:r>
            <w:r w:rsidR="00D4513A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CD1A1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где</w:t>
            </w:r>
            <w:r w:rsidR="00CD1A1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CD1A1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потребно</w:t>
            </w:r>
            <w:r w:rsidR="00CD1A1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бележе</w:t>
            </w:r>
            <w:r w:rsidR="00AF3D79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</w:tcPr>
          <w:p w:rsidR="00D33EFC" w:rsidRPr="008E7A65" w:rsidRDefault="004063A5" w:rsidP="00C264BE">
            <w:pPr>
              <w:spacing w:before="80" w:after="8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ДЕО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Ц</w:t>
            </w:r>
          </w:p>
        </w:tc>
        <w:tc>
          <w:tcPr>
            <w:tcW w:w="8580" w:type="dxa"/>
            <w:gridSpan w:val="6"/>
            <w:tcBorders>
              <w:bottom w:val="single" w:sz="4" w:space="0" w:color="auto"/>
            </w:tcBorders>
            <w:vAlign w:val="center"/>
          </w:tcPr>
          <w:p w:rsidR="00D33EFC" w:rsidRPr="008E7A65" w:rsidRDefault="004063A5" w:rsidP="00853F8D">
            <w:pPr>
              <w:spacing w:before="80" w:after="8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ТРАНСПОРТ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, </w:t>
            </w:r>
            <w:r>
              <w:rPr>
                <w:rFonts w:ascii="Arial" w:hAnsi="Arial" w:cs="Arial"/>
                <w:b/>
                <w:lang w:val="sr-Latn-RS"/>
              </w:rPr>
              <w:t>УТОВАР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ИСТОВАР</w:t>
            </w:r>
          </w:p>
        </w:tc>
      </w:tr>
      <w:tr w:rsidR="00D33EFC" w:rsidRPr="008E7A65" w:rsidTr="00853F8D">
        <w:tc>
          <w:tcPr>
            <w:tcW w:w="1451" w:type="dxa"/>
            <w:vMerge w:val="restart"/>
            <w:vAlign w:val="center"/>
          </w:tcPr>
          <w:p w:rsidR="00D33EFC" w:rsidRPr="008E7A65" w:rsidRDefault="004063A5" w:rsidP="00853F8D">
            <w:pPr>
              <w:ind w:left="-70" w:right="-81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IV</w:t>
            </w:r>
            <w:r w:rsidR="00D33EFC" w:rsidRPr="008E7A65">
              <w:rPr>
                <w:rFonts w:ascii="Arial" w:hAnsi="Arial" w:cs="Arial"/>
                <w:lang w:val="sr-Latn-RS"/>
              </w:rPr>
              <w:t>, 1;</w:t>
            </w:r>
          </w:p>
        </w:tc>
        <w:tc>
          <w:tcPr>
            <w:tcW w:w="500" w:type="dxa"/>
            <w:tcBorders>
              <w:bottom w:val="dashed" w:sz="4" w:space="0" w:color="auto"/>
            </w:tcBorders>
            <w:shd w:val="clear" w:color="auto" w:fill="D9D9D9"/>
            <w:vAlign w:val="center"/>
          </w:tcPr>
          <w:p w:rsidR="00D33EFC" w:rsidRPr="008E7A65" w:rsidRDefault="00D33EFC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</w:p>
        </w:tc>
        <w:tc>
          <w:tcPr>
            <w:tcW w:w="4848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4063A5" w:rsidP="00853F8D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Превозна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средства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>/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контејнери</w:t>
            </w:r>
            <w:r w:rsidR="00D33EFC" w:rsidRPr="008E7A65">
              <w:rPr>
                <w:rFonts w:ascii="Arial" w:hAnsi="Arial" w:cs="Arial"/>
                <w:lang w:val="sr-Latn-RS"/>
              </w:rPr>
              <w:t>:</w:t>
            </w:r>
          </w:p>
        </w:tc>
        <w:tc>
          <w:tcPr>
            <w:tcW w:w="294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/>
            <w:vAlign w:val="center"/>
          </w:tcPr>
          <w:p w:rsidR="00D33EFC" w:rsidRPr="008E7A65" w:rsidRDefault="00D33EFC" w:rsidP="00853F8D">
            <w:pPr>
              <w:ind w:left="-70" w:right="-81"/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33EFC" w:rsidRPr="008E7A65" w:rsidRDefault="00647D7D" w:rsidP="00C2378C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51</w:t>
            </w:r>
          </w:p>
        </w:tc>
        <w:tc>
          <w:tcPr>
            <w:tcW w:w="4848" w:type="dxa"/>
            <w:tcBorders>
              <w:top w:val="dashed" w:sz="4" w:space="0" w:color="auto"/>
              <w:bottom w:val="dashed" w:sz="4" w:space="0" w:color="auto"/>
            </w:tcBorders>
          </w:tcPr>
          <w:p w:rsidR="00D33EFC" w:rsidRPr="008E7A65" w:rsidRDefault="004063A5" w:rsidP="00CD1A1C">
            <w:pPr>
              <w:numPr>
                <w:ilvl w:val="0"/>
                <w:numId w:val="1"/>
              </w:numPr>
              <w:tabs>
                <w:tab w:val="clear" w:pos="720"/>
              </w:tabs>
              <w:ind w:left="113" w:hanging="188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одржавају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6B6C6A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чистом</w:t>
            </w:r>
            <w:r w:rsidR="006B6C6A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стању</w:t>
            </w:r>
            <w:r w:rsidR="006B6C6A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6B6C6A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добро</w:t>
            </w:r>
            <w:r w:rsidR="006B6C6A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одржавани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циљу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заштите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хране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контаминације</w:t>
            </w:r>
            <w:r w:rsidR="006B6C6A" w:rsidRPr="008E7A65">
              <w:rPr>
                <w:rFonts w:ascii="Arial" w:hAnsi="Arial" w:cs="Arial"/>
                <w:lang w:val="sr-Latn-RS"/>
              </w:rPr>
              <w:t>.</w:t>
            </w:r>
            <w:r w:rsidR="006F1914" w:rsidRPr="008E7A65">
              <w:rPr>
                <w:rFonts w:ascii="Arial" w:hAnsi="Arial" w:cs="Arial"/>
                <w:lang w:val="sr-Latn-RS"/>
              </w:rPr>
              <w:t xml:space="preserve"> </w:t>
            </w:r>
          </w:p>
        </w:tc>
        <w:tc>
          <w:tcPr>
            <w:tcW w:w="294" w:type="dxa"/>
            <w:tcBorders>
              <w:top w:val="dashed" w:sz="4" w:space="0" w:color="auto"/>
              <w:bottom w:val="dashed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top w:val="dashed" w:sz="4" w:space="0" w:color="auto"/>
              <w:bottom w:val="dashed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top w:val="dashed" w:sz="4" w:space="0" w:color="auto"/>
              <w:bottom w:val="dashed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  <w:tcBorders>
              <w:top w:val="dashed" w:sz="4" w:space="0" w:color="auto"/>
              <w:bottom w:val="dashed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/>
            <w:vAlign w:val="center"/>
          </w:tcPr>
          <w:p w:rsidR="00D33EFC" w:rsidRPr="008E7A65" w:rsidRDefault="00D33EFC" w:rsidP="00853F8D">
            <w:pPr>
              <w:ind w:left="-70" w:right="-81"/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tcBorders>
              <w:top w:val="dashed" w:sz="4" w:space="0" w:color="auto"/>
            </w:tcBorders>
            <w:vAlign w:val="center"/>
          </w:tcPr>
          <w:p w:rsidR="00D33EFC" w:rsidRPr="008E7A65" w:rsidRDefault="00647D7D" w:rsidP="00647D7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52</w:t>
            </w:r>
          </w:p>
        </w:tc>
        <w:tc>
          <w:tcPr>
            <w:tcW w:w="4848" w:type="dxa"/>
            <w:tcBorders>
              <w:top w:val="dashed" w:sz="4" w:space="0" w:color="auto"/>
            </w:tcBorders>
          </w:tcPr>
          <w:p w:rsidR="00D33EFC" w:rsidRPr="008E7A65" w:rsidRDefault="004063A5" w:rsidP="00853F8D">
            <w:pPr>
              <w:numPr>
                <w:ilvl w:val="0"/>
                <w:numId w:val="1"/>
              </w:numPr>
              <w:tabs>
                <w:tab w:val="clear" w:pos="720"/>
              </w:tabs>
              <w:ind w:left="113" w:hanging="188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пројектовани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конструисани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тако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обезбеде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одговарајуће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чишћење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>/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6B6C6A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дезинфекцију</w:t>
            </w:r>
            <w:r w:rsidR="006B6C6A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где</w:t>
            </w:r>
            <w:r w:rsidR="006B6C6A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6B6C6A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потребно</w:t>
            </w:r>
            <w:r w:rsidR="006B6C6A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  <w:tcBorders>
              <w:top w:val="dashed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top w:val="dashed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top w:val="dashed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  <w:tcBorders>
              <w:top w:val="dashed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Align w:val="center"/>
          </w:tcPr>
          <w:p w:rsidR="00D33EFC" w:rsidRPr="008E7A65" w:rsidRDefault="004063A5" w:rsidP="00D3323C">
            <w:pPr>
              <w:ind w:left="-70" w:right="-81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ПоглављеIV</w:t>
            </w:r>
            <w:r w:rsidR="00D33EFC" w:rsidRPr="008E7A65">
              <w:rPr>
                <w:rFonts w:ascii="Arial" w:hAnsi="Arial" w:cs="Arial"/>
                <w:lang w:val="sr-Latn-RS"/>
              </w:rPr>
              <w:t>, 2</w:t>
            </w:r>
            <w:r w:rsidR="00D3323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23C" w:rsidRPr="008E7A65">
              <w:rPr>
                <w:rFonts w:ascii="Arial" w:hAnsi="Arial" w:cs="Arial"/>
                <w:lang w:val="sr-Latn-RS"/>
              </w:rPr>
              <w:t xml:space="preserve"> 3</w:t>
            </w:r>
            <w:r w:rsidR="00D33EFC" w:rsidRPr="008E7A65">
              <w:rPr>
                <w:rFonts w:ascii="Arial" w:hAnsi="Arial" w:cs="Arial"/>
                <w:lang w:val="sr-Latn-RS"/>
              </w:rPr>
              <w:t>;</w:t>
            </w:r>
          </w:p>
        </w:tc>
        <w:tc>
          <w:tcPr>
            <w:tcW w:w="500" w:type="dxa"/>
            <w:vAlign w:val="center"/>
          </w:tcPr>
          <w:p w:rsidR="00D33EFC" w:rsidRPr="008E7A65" w:rsidRDefault="00647D7D" w:rsidP="00C2378C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53</w:t>
            </w:r>
          </w:p>
        </w:tc>
        <w:tc>
          <w:tcPr>
            <w:tcW w:w="4848" w:type="dxa"/>
          </w:tcPr>
          <w:p w:rsidR="00D3323C" w:rsidRPr="008E7A65" w:rsidRDefault="004063A5" w:rsidP="00853F8D">
            <w:pPr>
              <w:ind w:right="-108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Спремишта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возила</w:t>
            </w:r>
            <w:r w:rsidR="00ED3D56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ED3D56" w:rsidRPr="008E7A65">
              <w:rPr>
                <w:rFonts w:ascii="Arial" w:hAnsi="Arial" w:cs="Arial"/>
                <w:lang w:val="sr-Latn-RS"/>
              </w:rPr>
              <w:t>/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ED3D56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посуде</w:t>
            </w:r>
            <w:r w:rsidR="00ED3D56" w:rsidRPr="008E7A65">
              <w:rPr>
                <w:rFonts w:ascii="Arial" w:hAnsi="Arial" w:cs="Arial"/>
                <w:lang w:val="sr-Latn-RS"/>
              </w:rPr>
              <w:t>/</w:t>
            </w:r>
            <w:r>
              <w:rPr>
                <w:rFonts w:ascii="Arial" w:hAnsi="Arial" w:cs="Arial"/>
                <w:lang w:val="sr-Latn-RS"/>
              </w:rPr>
              <w:t>контејнери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користе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само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 </w:t>
            </w:r>
            <w:r>
              <w:rPr>
                <w:rFonts w:ascii="Arial" w:hAnsi="Arial" w:cs="Arial"/>
                <w:lang w:val="sr-Latn-RS"/>
              </w:rPr>
              <w:t>транспорт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хране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уколико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може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доведе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контаминације</w:t>
            </w:r>
            <w:r w:rsidR="00ED3D56" w:rsidRPr="008E7A65">
              <w:rPr>
                <w:rFonts w:ascii="Arial" w:hAnsi="Arial" w:cs="Arial"/>
                <w:lang w:val="sr-Latn-RS"/>
              </w:rPr>
              <w:t>.</w:t>
            </w:r>
          </w:p>
          <w:p w:rsidR="00D33EFC" w:rsidRPr="008E7A65" w:rsidRDefault="004063A5" w:rsidP="001C1409">
            <w:pPr>
              <w:ind w:right="-108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Ако</w:t>
            </w:r>
            <w:r w:rsidR="00D3323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23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превозна</w:t>
            </w:r>
            <w:r w:rsidR="00D3323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средства</w:t>
            </w:r>
            <w:r w:rsidR="00D3323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23C" w:rsidRPr="008E7A65">
              <w:rPr>
                <w:rFonts w:ascii="Arial" w:hAnsi="Arial" w:cs="Arial"/>
                <w:lang w:val="sr-Latn-RS"/>
              </w:rPr>
              <w:t>/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D3323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контејнери</w:t>
            </w:r>
            <w:r w:rsidR="00D3323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користе</w:t>
            </w:r>
            <w:r w:rsidR="00D3323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D3323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транспорт</w:t>
            </w:r>
            <w:r w:rsidR="00D3323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нечег</w:t>
            </w:r>
            <w:r w:rsidR="00D3323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другог</w:t>
            </w:r>
            <w:r w:rsidR="00D3323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поред</w:t>
            </w:r>
            <w:r w:rsidR="00D3323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хране</w:t>
            </w:r>
            <w:r w:rsidR="00D3323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D3323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D3323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транспорт</w:t>
            </w:r>
            <w:r w:rsidR="00D3323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различитих</w:t>
            </w:r>
            <w:r w:rsidR="00D3323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намирница</w:t>
            </w:r>
            <w:r w:rsidR="00D3323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D3323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исто</w:t>
            </w:r>
            <w:r w:rsidR="00D3323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време</w:t>
            </w:r>
            <w:r w:rsidR="00D3323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постоји</w:t>
            </w:r>
            <w:r w:rsidR="00D3323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ефективно</w:t>
            </w:r>
            <w:r w:rsidR="00D3323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одвајање</w:t>
            </w:r>
            <w:r w:rsidR="00D3323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производа</w:t>
            </w:r>
            <w:r w:rsidR="001C1409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Align w:val="center"/>
          </w:tcPr>
          <w:p w:rsidR="00D33EFC" w:rsidRPr="008E7A65" w:rsidRDefault="004063A5" w:rsidP="004063A5">
            <w:pPr>
              <w:ind w:left="-70" w:right="-81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ПоглављеIV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4;</w:t>
            </w:r>
          </w:p>
        </w:tc>
        <w:tc>
          <w:tcPr>
            <w:tcW w:w="500" w:type="dxa"/>
            <w:vAlign w:val="center"/>
          </w:tcPr>
          <w:p w:rsidR="00D33EFC" w:rsidRPr="008E7A65" w:rsidRDefault="00647D7D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54</w:t>
            </w:r>
          </w:p>
        </w:tc>
        <w:tc>
          <w:tcPr>
            <w:tcW w:w="4848" w:type="dxa"/>
          </w:tcPr>
          <w:p w:rsidR="00D33EFC" w:rsidRPr="008E7A65" w:rsidRDefault="004063A5" w:rsidP="00A2179B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Намирнице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транспортују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ринфузу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течном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стању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облику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гранула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праха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директном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контакту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товарним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простором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>/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посудама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/ </w:t>
            </w:r>
            <w:r>
              <w:rPr>
                <w:rFonts w:ascii="Arial" w:hAnsi="Arial" w:cs="Arial"/>
                <w:lang w:val="sr-Latn-RS"/>
              </w:rPr>
              <w:t>танковима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користе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само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намирнице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/ </w:t>
            </w:r>
            <w:r>
              <w:rPr>
                <w:rFonts w:ascii="Arial" w:hAnsi="Arial" w:cs="Arial"/>
                <w:lang w:val="sr-Latn-RS"/>
              </w:rPr>
              <w:t>храну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означени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“</w:t>
            </w:r>
            <w:r>
              <w:rPr>
                <w:rFonts w:ascii="Arial" w:hAnsi="Arial" w:cs="Arial"/>
                <w:b/>
                <w:i/>
                <w:lang w:val="sr-Latn-RS"/>
              </w:rPr>
              <w:t>само</w:t>
            </w:r>
            <w:r w:rsidR="00D33EFC" w:rsidRPr="008E7A65">
              <w:rPr>
                <w:rFonts w:ascii="Arial" w:hAnsi="Arial" w:cs="Arial"/>
                <w:b/>
                <w:i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i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b/>
                <w:i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i/>
                <w:lang w:val="sr-Latn-RS"/>
              </w:rPr>
              <w:t>храну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” </w:t>
            </w:r>
            <w:r>
              <w:rPr>
                <w:rFonts w:ascii="Arial" w:hAnsi="Arial" w:cs="Arial"/>
                <w:lang w:val="sr-Latn-RS"/>
              </w:rPr>
              <w:t>тако</w:t>
            </w:r>
            <w:r w:rsidR="00A2179B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A2179B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A2179B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јасно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видљиво</w:t>
            </w:r>
            <w:r w:rsidR="00A2179B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A2179B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не</w:t>
            </w:r>
            <w:r w:rsidR="00A2179B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може</w:t>
            </w:r>
            <w:r w:rsidR="00A2179B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A2179B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избрисати</w:t>
            </w:r>
            <w:r w:rsidR="00A2179B" w:rsidRPr="008E7A65">
              <w:rPr>
                <w:rFonts w:ascii="Arial" w:hAnsi="Arial" w:cs="Arial"/>
                <w:lang w:val="sr-Latn-RS"/>
              </w:rPr>
              <w:t>.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Align w:val="center"/>
          </w:tcPr>
          <w:p w:rsidR="00D33EFC" w:rsidRPr="008E7A65" w:rsidRDefault="004063A5" w:rsidP="004063A5">
            <w:pPr>
              <w:ind w:left="-70" w:right="-81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IV</w:t>
            </w:r>
            <w:r w:rsidR="00D33EFC" w:rsidRPr="008E7A65">
              <w:rPr>
                <w:rFonts w:ascii="Arial" w:hAnsi="Arial" w:cs="Arial"/>
                <w:lang w:val="sr-Latn-RS"/>
              </w:rPr>
              <w:t>, 6;</w:t>
            </w:r>
          </w:p>
        </w:tc>
        <w:tc>
          <w:tcPr>
            <w:tcW w:w="500" w:type="dxa"/>
            <w:vAlign w:val="center"/>
          </w:tcPr>
          <w:p w:rsidR="00D33EFC" w:rsidRPr="008E7A65" w:rsidRDefault="00647D7D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55</w:t>
            </w:r>
          </w:p>
        </w:tc>
        <w:tc>
          <w:tcPr>
            <w:tcW w:w="4848" w:type="dxa"/>
          </w:tcPr>
          <w:p w:rsidR="00D33EFC" w:rsidRPr="008E7A65" w:rsidRDefault="004063A5" w:rsidP="00853F8D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Намирнице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превозним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средствима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>/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контејнерима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заштићене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тако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смањи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ризик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контаминације</w:t>
            </w:r>
            <w:r w:rsidR="00A2179B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Align w:val="center"/>
          </w:tcPr>
          <w:p w:rsidR="00D33EFC" w:rsidRPr="008E7A65" w:rsidRDefault="004063A5" w:rsidP="004063A5">
            <w:pPr>
              <w:ind w:left="-70" w:right="-81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IV</w:t>
            </w:r>
            <w:r w:rsidR="00D33EFC" w:rsidRPr="008E7A65">
              <w:rPr>
                <w:rFonts w:ascii="Arial" w:hAnsi="Arial" w:cs="Arial"/>
                <w:lang w:val="sr-Latn-RS"/>
              </w:rPr>
              <w:t>, 7;</w:t>
            </w:r>
          </w:p>
        </w:tc>
        <w:tc>
          <w:tcPr>
            <w:tcW w:w="500" w:type="dxa"/>
            <w:vAlign w:val="center"/>
          </w:tcPr>
          <w:p w:rsidR="00D33EFC" w:rsidRPr="008E7A65" w:rsidRDefault="00647D7D" w:rsidP="00C2378C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56</w:t>
            </w:r>
          </w:p>
        </w:tc>
        <w:tc>
          <w:tcPr>
            <w:tcW w:w="4848" w:type="dxa"/>
          </w:tcPr>
          <w:p w:rsidR="00D33EFC" w:rsidRPr="008E7A65" w:rsidRDefault="004063A5" w:rsidP="00A2179B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Превозна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средства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>/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контејнери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транспорт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намирница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обезбеђују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чување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намирница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одговарајућим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температурама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омогућавају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температуре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прате</w:t>
            </w:r>
            <w:r w:rsidR="00D33EFC" w:rsidRPr="008E7A65">
              <w:rPr>
                <w:rFonts w:ascii="Arial" w:hAnsi="Arial" w:cs="Arial"/>
                <w:lang w:val="sr-Latn-RS"/>
              </w:rPr>
              <w:t>,</w:t>
            </w:r>
            <w:r w:rsidR="00A2179B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ако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потребно</w:t>
            </w:r>
            <w:r w:rsidR="00A2179B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Align w:val="center"/>
          </w:tcPr>
          <w:p w:rsidR="00D33EFC" w:rsidRPr="008E7A65" w:rsidRDefault="004063A5" w:rsidP="00853F8D">
            <w:pPr>
              <w:ind w:left="-84" w:right="-81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Прилог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II</w:t>
            </w:r>
          </w:p>
          <w:p w:rsidR="00D33EFC" w:rsidRPr="008E7A65" w:rsidRDefault="004063A5" w:rsidP="002D55AE">
            <w:pPr>
              <w:ind w:left="-84" w:right="-81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ИИ</w:t>
            </w:r>
            <w:r w:rsidR="00D33EFC" w:rsidRPr="008E7A65">
              <w:rPr>
                <w:rFonts w:ascii="Arial" w:hAnsi="Arial" w:cs="Arial"/>
                <w:lang w:val="sr-Latn-RS"/>
              </w:rPr>
              <w:t>,</w:t>
            </w:r>
            <w:r w:rsidR="002D55AE" w:rsidRPr="008E7A65">
              <w:rPr>
                <w:rFonts w:ascii="Arial" w:hAnsi="Arial" w:cs="Arial"/>
                <w:lang w:val="sr-Latn-RS"/>
              </w:rPr>
              <w:t>1</w:t>
            </w:r>
            <w:r w:rsidR="00D33EFC" w:rsidRPr="008E7A65">
              <w:rPr>
                <w:rFonts w:ascii="Arial" w:hAnsi="Arial" w:cs="Arial"/>
                <w:lang w:val="sr-Latn-RS"/>
              </w:rPr>
              <w:t>;</w:t>
            </w:r>
          </w:p>
        </w:tc>
        <w:tc>
          <w:tcPr>
            <w:tcW w:w="500" w:type="dxa"/>
            <w:vAlign w:val="center"/>
          </w:tcPr>
          <w:p w:rsidR="00D33EFC" w:rsidRPr="008E7A65" w:rsidRDefault="00647D7D" w:rsidP="00C2378C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57</w:t>
            </w:r>
          </w:p>
        </w:tc>
        <w:tc>
          <w:tcPr>
            <w:tcW w:w="4848" w:type="dxa"/>
          </w:tcPr>
          <w:p w:rsidR="00D33EFC" w:rsidRPr="008E7A65" w:rsidRDefault="004063A5" w:rsidP="00853F8D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Услови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истовар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2D55AE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утовар</w:t>
            </w:r>
            <w:r w:rsidR="00BE3E61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производа</w:t>
            </w:r>
            <w:r w:rsidR="002D55AE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обезбеђују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одговарајућу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заштиту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контаминације</w:t>
            </w:r>
            <w:r w:rsidR="004077FA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</w:tcPr>
          <w:p w:rsidR="00D33EFC" w:rsidRPr="008E7A65" w:rsidRDefault="004063A5" w:rsidP="002D55AE">
            <w:pPr>
              <w:spacing w:before="60" w:after="6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ДЕО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Д</w:t>
            </w:r>
          </w:p>
        </w:tc>
        <w:tc>
          <w:tcPr>
            <w:tcW w:w="8580" w:type="dxa"/>
            <w:gridSpan w:val="6"/>
            <w:vAlign w:val="center"/>
          </w:tcPr>
          <w:p w:rsidR="00D33EFC" w:rsidRPr="008E7A65" w:rsidRDefault="004063A5" w:rsidP="00853F8D">
            <w:pPr>
              <w:spacing w:before="60" w:after="60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УСЛУГЕ</w:t>
            </w:r>
          </w:p>
        </w:tc>
      </w:tr>
      <w:tr w:rsidR="00D33EFC" w:rsidRPr="008E7A65" w:rsidTr="00853F8D">
        <w:tc>
          <w:tcPr>
            <w:tcW w:w="1451" w:type="dxa"/>
          </w:tcPr>
          <w:p w:rsidR="00D33EFC" w:rsidRPr="008E7A65" w:rsidRDefault="004063A5" w:rsidP="00853F8D">
            <w:pPr>
              <w:spacing w:before="60" w:after="60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Д</w:t>
            </w:r>
            <w:r w:rsidR="002D55AE" w:rsidRPr="008E7A65">
              <w:rPr>
                <w:rFonts w:ascii="Arial" w:hAnsi="Arial" w:cs="Arial"/>
                <w:b/>
                <w:lang w:val="sr-Latn-RS"/>
              </w:rPr>
              <w:t>1</w:t>
            </w:r>
          </w:p>
        </w:tc>
        <w:tc>
          <w:tcPr>
            <w:tcW w:w="8580" w:type="dxa"/>
            <w:gridSpan w:val="6"/>
            <w:vAlign w:val="center"/>
          </w:tcPr>
          <w:p w:rsidR="00D33EFC" w:rsidRPr="008E7A65" w:rsidRDefault="004063A5" w:rsidP="00853F8D">
            <w:pPr>
              <w:spacing w:before="60" w:after="6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Снабдевање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водом</w:t>
            </w:r>
          </w:p>
        </w:tc>
      </w:tr>
      <w:tr w:rsidR="00D33EFC" w:rsidRPr="008E7A65" w:rsidTr="00853F8D">
        <w:tc>
          <w:tcPr>
            <w:tcW w:w="1451" w:type="dxa"/>
            <w:vMerge w:val="restart"/>
            <w:vAlign w:val="center"/>
          </w:tcPr>
          <w:p w:rsidR="00D33EFC" w:rsidRPr="008E7A65" w:rsidRDefault="004063A5" w:rsidP="00853F8D">
            <w:pPr>
              <w:ind w:left="-84" w:right="-95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 VII</w:t>
            </w:r>
            <w:r w:rsidR="00D33EFC" w:rsidRPr="008E7A65">
              <w:rPr>
                <w:rFonts w:ascii="Arial" w:hAnsi="Arial" w:cs="Arial"/>
                <w:lang w:val="sr-Latn-RS"/>
              </w:rPr>
              <w:t>, 1;</w:t>
            </w:r>
          </w:p>
        </w:tc>
        <w:tc>
          <w:tcPr>
            <w:tcW w:w="500" w:type="dxa"/>
            <w:vAlign w:val="center"/>
          </w:tcPr>
          <w:p w:rsidR="00D33EFC" w:rsidRPr="008E7A65" w:rsidRDefault="00B773D0" w:rsidP="00C2378C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58</w:t>
            </w:r>
          </w:p>
        </w:tc>
        <w:tc>
          <w:tcPr>
            <w:tcW w:w="4848" w:type="dxa"/>
          </w:tcPr>
          <w:p w:rsidR="00D33EFC" w:rsidRPr="008E7A65" w:rsidRDefault="004063A5" w:rsidP="00853F8D">
            <w:pPr>
              <w:spacing w:before="40" w:after="4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Постоји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одговарајуће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снабдевање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водом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пиће</w:t>
            </w:r>
            <w:r w:rsidR="004077FA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/>
          </w:tcPr>
          <w:p w:rsidR="00D33EFC" w:rsidRPr="008E7A65" w:rsidRDefault="00D33EFC" w:rsidP="00853F8D">
            <w:pPr>
              <w:ind w:left="-84" w:right="-95"/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tcBorders>
              <w:bottom w:val="single" w:sz="4" w:space="0" w:color="auto"/>
            </w:tcBorders>
            <w:vAlign w:val="center"/>
          </w:tcPr>
          <w:p w:rsidR="00D33EFC" w:rsidRPr="008E7A65" w:rsidRDefault="00B773D0" w:rsidP="00C2378C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59</w:t>
            </w:r>
          </w:p>
        </w:tc>
        <w:tc>
          <w:tcPr>
            <w:tcW w:w="4848" w:type="dxa"/>
            <w:tcBorders>
              <w:bottom w:val="single" w:sz="4" w:space="0" w:color="auto"/>
            </w:tcBorders>
          </w:tcPr>
          <w:p w:rsidR="00D33EFC" w:rsidRPr="008E7A65" w:rsidRDefault="004063A5" w:rsidP="00853F8D">
            <w:pPr>
              <w:spacing w:before="40" w:after="4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Снабдевање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водом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( </w:t>
            </w:r>
            <w:r>
              <w:rPr>
                <w:rFonts w:ascii="Arial" w:hAnsi="Arial" w:cs="Arial"/>
                <w:lang w:val="sr-Latn-RS"/>
              </w:rPr>
              <w:t>извори</w:t>
            </w:r>
            <w:r w:rsidR="00D33EFC" w:rsidRPr="008E7A65">
              <w:rPr>
                <w:rFonts w:ascii="Arial" w:hAnsi="Arial" w:cs="Arial"/>
                <w:lang w:val="sr-Latn-RS"/>
              </w:rPr>
              <w:t>/</w:t>
            </w:r>
            <w:r>
              <w:rPr>
                <w:rFonts w:ascii="Arial" w:hAnsi="Arial" w:cs="Arial"/>
                <w:lang w:val="sr-Latn-RS"/>
              </w:rPr>
              <w:t>бунари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танкови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/ </w:t>
            </w:r>
            <w:r>
              <w:rPr>
                <w:rFonts w:ascii="Arial" w:hAnsi="Arial" w:cs="Arial"/>
                <w:lang w:val="sr-Latn-RS"/>
              </w:rPr>
              <w:t>резервоари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црева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цевоводи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опрема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третирање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/ </w:t>
            </w:r>
            <w:r>
              <w:rPr>
                <w:rFonts w:ascii="Arial" w:hAnsi="Arial" w:cs="Arial"/>
                <w:lang w:val="sr-Latn-RS"/>
              </w:rPr>
              <w:t>обраду</w:t>
            </w:r>
            <w:r w:rsidR="004077FA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воде</w:t>
            </w:r>
            <w:r w:rsidR="004077FA" w:rsidRPr="008E7A65">
              <w:rPr>
                <w:rFonts w:ascii="Arial" w:hAnsi="Arial" w:cs="Arial"/>
                <w:lang w:val="sr-Latn-RS"/>
              </w:rPr>
              <w:t>)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адекватно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заштићени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извора</w:t>
            </w:r>
            <w:r w:rsidR="004077FA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контаминације</w:t>
            </w:r>
            <w:r w:rsidR="004077FA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  <w:tcBorders>
              <w:bottom w:val="single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  <w:tcBorders>
              <w:bottom w:val="single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2818AA">
        <w:trPr>
          <w:trHeight w:val="60"/>
        </w:trPr>
        <w:tc>
          <w:tcPr>
            <w:tcW w:w="1451" w:type="dxa"/>
            <w:vMerge w:val="restart"/>
            <w:vAlign w:val="center"/>
          </w:tcPr>
          <w:p w:rsidR="00D33EFC" w:rsidRPr="008E7A65" w:rsidRDefault="004063A5" w:rsidP="00853F8D">
            <w:pPr>
              <w:ind w:left="-84" w:right="-95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VII</w:t>
            </w:r>
            <w:r w:rsidR="00D33EFC" w:rsidRPr="008E7A65">
              <w:rPr>
                <w:rFonts w:ascii="Arial" w:hAnsi="Arial" w:cs="Arial"/>
                <w:lang w:val="sr-Latn-RS"/>
              </w:rPr>
              <w:t>, 2;</w:t>
            </w:r>
          </w:p>
        </w:tc>
        <w:tc>
          <w:tcPr>
            <w:tcW w:w="500" w:type="dxa"/>
            <w:tcBorders>
              <w:bottom w:val="dashed" w:sz="4" w:space="0" w:color="auto"/>
            </w:tcBorders>
            <w:shd w:val="clear" w:color="auto" w:fill="D9D9D9"/>
            <w:vAlign w:val="center"/>
          </w:tcPr>
          <w:p w:rsidR="00D33EFC" w:rsidRPr="008E7A65" w:rsidRDefault="00D33EFC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</w:p>
        </w:tc>
        <w:tc>
          <w:tcPr>
            <w:tcW w:w="4848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4063A5" w:rsidP="00853F8D">
            <w:pPr>
              <w:spacing w:before="40" w:after="2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Ако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користи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вода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која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u w:val="single"/>
                <w:lang w:val="sr-Latn-RS"/>
              </w:rPr>
              <w:t>није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квалитета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воде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пиће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нпр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.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противпожарну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заштиту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производњу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паре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хлађење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друге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сличне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сврхе</w:t>
            </w:r>
            <w:r w:rsidR="00D33EFC" w:rsidRPr="008E7A65">
              <w:rPr>
                <w:rFonts w:ascii="Arial" w:hAnsi="Arial" w:cs="Arial"/>
                <w:lang w:val="sr-Latn-RS"/>
              </w:rPr>
              <w:t>:</w:t>
            </w:r>
          </w:p>
        </w:tc>
        <w:tc>
          <w:tcPr>
            <w:tcW w:w="294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/>
            <w:vAlign w:val="center"/>
          </w:tcPr>
          <w:p w:rsidR="00D33EFC" w:rsidRPr="008E7A65" w:rsidRDefault="00D33EFC" w:rsidP="00853F8D">
            <w:pPr>
              <w:ind w:left="-84" w:right="-95"/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:rsidR="00D33EFC" w:rsidRPr="008E7A65" w:rsidRDefault="00B773D0" w:rsidP="00C2378C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60</w:t>
            </w:r>
          </w:p>
        </w:tc>
        <w:tc>
          <w:tcPr>
            <w:tcW w:w="4848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D33EFC" w:rsidRPr="008E7A65" w:rsidRDefault="004063A5" w:rsidP="00853F8D">
            <w:pPr>
              <w:numPr>
                <w:ilvl w:val="0"/>
                <w:numId w:val="1"/>
              </w:numPr>
              <w:tabs>
                <w:tab w:val="clear" w:pos="720"/>
                <w:tab w:val="num" w:pos="260"/>
              </w:tabs>
              <w:spacing w:before="40" w:after="20"/>
              <w:ind w:left="260" w:hanging="26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циркулише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посебном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јасно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означеном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систему</w:t>
            </w:r>
            <w:r w:rsidR="00E83593" w:rsidRPr="008E7A65">
              <w:rPr>
                <w:rFonts w:ascii="Arial" w:hAnsi="Arial" w:cs="Arial"/>
                <w:lang w:val="sr-Latn-RS"/>
              </w:rPr>
              <w:t>.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</w:p>
        </w:tc>
        <w:tc>
          <w:tcPr>
            <w:tcW w:w="29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/>
            <w:vAlign w:val="center"/>
          </w:tcPr>
          <w:p w:rsidR="00D33EFC" w:rsidRPr="008E7A65" w:rsidRDefault="00D33EFC" w:rsidP="00853F8D">
            <w:pPr>
              <w:ind w:left="-84" w:right="-95"/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:rsidR="00D33EFC" w:rsidRPr="008E7A65" w:rsidRDefault="00B773D0" w:rsidP="00C2378C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61</w:t>
            </w:r>
          </w:p>
        </w:tc>
        <w:tc>
          <w:tcPr>
            <w:tcW w:w="4848" w:type="dxa"/>
            <w:tcBorders>
              <w:top w:val="dashed" w:sz="4" w:space="0" w:color="auto"/>
            </w:tcBorders>
            <w:shd w:val="clear" w:color="auto" w:fill="auto"/>
          </w:tcPr>
          <w:p w:rsidR="00D33EFC" w:rsidRPr="008E7A65" w:rsidRDefault="004063A5" w:rsidP="00E83593">
            <w:pPr>
              <w:numPr>
                <w:ilvl w:val="0"/>
                <w:numId w:val="1"/>
              </w:numPr>
              <w:tabs>
                <w:tab w:val="clear" w:pos="720"/>
                <w:tab w:val="num" w:pos="260"/>
              </w:tabs>
              <w:spacing w:before="40" w:after="20"/>
              <w:ind w:left="260" w:hanging="26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није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повезана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може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врати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систем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воде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која</w:t>
            </w:r>
            <w:r w:rsidR="00E83593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има</w:t>
            </w:r>
            <w:r w:rsidR="00E83593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квалитет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воде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пиће</w:t>
            </w:r>
            <w:r w:rsidR="00E83593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  <w:tcBorders>
              <w:top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top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top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  <w:tcBorders>
              <w:top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Align w:val="center"/>
          </w:tcPr>
          <w:p w:rsidR="00D33EFC" w:rsidRPr="008E7A65" w:rsidRDefault="004063A5" w:rsidP="00853F8D">
            <w:pPr>
              <w:ind w:left="-84" w:right="-95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VII</w:t>
            </w:r>
            <w:r w:rsidR="00D33EFC" w:rsidRPr="008E7A65">
              <w:rPr>
                <w:rFonts w:ascii="Arial" w:hAnsi="Arial" w:cs="Arial"/>
                <w:lang w:val="sr-Latn-RS"/>
              </w:rPr>
              <w:t>, 3;</w:t>
            </w:r>
          </w:p>
        </w:tc>
        <w:tc>
          <w:tcPr>
            <w:tcW w:w="5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3EFC" w:rsidRPr="008E7A65" w:rsidRDefault="00B773D0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62</w:t>
            </w:r>
          </w:p>
        </w:tc>
        <w:tc>
          <w:tcPr>
            <w:tcW w:w="4848" w:type="dxa"/>
            <w:tcBorders>
              <w:bottom w:val="single" w:sz="4" w:space="0" w:color="auto"/>
            </w:tcBorders>
            <w:shd w:val="clear" w:color="auto" w:fill="auto"/>
          </w:tcPr>
          <w:p w:rsidR="00D33EFC" w:rsidRPr="008E7A65" w:rsidRDefault="004063A5" w:rsidP="00853F8D">
            <w:pPr>
              <w:spacing w:before="40" w:after="2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Ако</w:t>
            </w:r>
            <w:r w:rsidR="00E83593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E83593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рециклирана</w:t>
            </w:r>
            <w:r w:rsidR="00E83593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вода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користи</w:t>
            </w:r>
            <w:r w:rsidR="00E83593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E83593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преради</w:t>
            </w:r>
            <w:r w:rsidR="00E83593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E83593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као</w:t>
            </w:r>
            <w:r w:rsidR="00E83593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састојак</w:t>
            </w:r>
            <w:r w:rsidR="00E83593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она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представља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ризик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контаминације</w:t>
            </w:r>
            <w:r w:rsidR="008925C6" w:rsidRPr="008E7A65">
              <w:rPr>
                <w:rFonts w:ascii="Arial" w:hAnsi="Arial" w:cs="Arial"/>
                <w:lang w:val="sr-Latn-RS"/>
              </w:rPr>
              <w:t xml:space="preserve">. </w:t>
            </w:r>
            <w:r>
              <w:rPr>
                <w:rFonts w:ascii="Arial" w:hAnsi="Arial" w:cs="Arial"/>
                <w:lang w:val="sr-Latn-RS"/>
              </w:rPr>
              <w:t>Мора</w:t>
            </w:r>
            <w:r w:rsidR="008925C6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испуњавати</w:t>
            </w:r>
            <w:r w:rsidR="008925C6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исте</w:t>
            </w:r>
            <w:r w:rsidR="008925C6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стандарде</w:t>
            </w:r>
            <w:r w:rsidR="008925C6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као</w:t>
            </w:r>
            <w:r w:rsidR="008925C6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вода</w:t>
            </w:r>
            <w:r w:rsidR="008925C6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8925C6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пиће</w:t>
            </w:r>
            <w:r w:rsidR="008925C6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осим</w:t>
            </w:r>
            <w:r w:rsidR="008925C6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8925C6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случају</w:t>
            </w:r>
            <w:r w:rsidR="008925C6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8925C6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8925C6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надлежни</w:t>
            </w:r>
            <w:r w:rsidR="00E83593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орган</w:t>
            </w:r>
            <w:r w:rsidR="00E83593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задовољан</w:t>
            </w:r>
            <w:r w:rsidR="00E83593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чињеницом</w:t>
            </w:r>
            <w:r w:rsidR="008925C6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8925C6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вода</w:t>
            </w:r>
            <w:r w:rsidR="008925C6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не</w:t>
            </w:r>
            <w:r w:rsidR="008925C6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може</w:t>
            </w:r>
            <w:r w:rsidR="008925C6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8925C6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утиче</w:t>
            </w:r>
            <w:r w:rsidR="008925C6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на</w:t>
            </w:r>
            <w:r w:rsidR="008925C6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исправност</w:t>
            </w:r>
            <w:r w:rsidR="00B530F8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намирница</w:t>
            </w:r>
            <w:r w:rsidR="00B530F8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B530F8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њиховом</w:t>
            </w:r>
            <w:r w:rsidR="00B530F8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финалном</w:t>
            </w:r>
            <w:r w:rsidR="00B530F8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облику</w:t>
            </w:r>
            <w:r w:rsidR="00B530F8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  <w:tcBorders>
              <w:bottom w:val="single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bottom w:val="single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  <w:tcBorders>
              <w:bottom w:val="single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 w:val="restart"/>
            <w:vAlign w:val="center"/>
          </w:tcPr>
          <w:p w:rsidR="004063A5" w:rsidRDefault="004063A5" w:rsidP="00853F8D">
            <w:pPr>
              <w:ind w:left="-84" w:right="-95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</w:p>
          <w:p w:rsidR="00D33EFC" w:rsidRPr="008E7A65" w:rsidRDefault="004063A5" w:rsidP="00853F8D">
            <w:pPr>
              <w:ind w:left="-84" w:right="-95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VII</w:t>
            </w:r>
            <w:r w:rsidR="00D33EFC" w:rsidRPr="008E7A65">
              <w:rPr>
                <w:rFonts w:ascii="Arial" w:hAnsi="Arial" w:cs="Arial"/>
                <w:lang w:val="sr-Latn-RS"/>
              </w:rPr>
              <w:t>, 4;</w:t>
            </w:r>
          </w:p>
        </w:tc>
        <w:tc>
          <w:tcPr>
            <w:tcW w:w="500" w:type="dxa"/>
            <w:tcBorders>
              <w:bottom w:val="dashed" w:sz="4" w:space="0" w:color="auto"/>
            </w:tcBorders>
            <w:shd w:val="clear" w:color="auto" w:fill="D9D9D9"/>
            <w:vAlign w:val="center"/>
          </w:tcPr>
          <w:p w:rsidR="00D33EFC" w:rsidRPr="008E7A65" w:rsidRDefault="00D33EFC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</w:p>
        </w:tc>
        <w:tc>
          <w:tcPr>
            <w:tcW w:w="4848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4063A5" w:rsidP="00853F8D">
            <w:pPr>
              <w:spacing w:before="40" w:after="2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Лед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који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долази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контакт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храном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који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може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контаминира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храну</w:t>
            </w:r>
            <w:r w:rsidR="00D33EFC" w:rsidRPr="008E7A65">
              <w:rPr>
                <w:rFonts w:ascii="Arial" w:hAnsi="Arial" w:cs="Arial"/>
                <w:lang w:val="sr-Latn-RS"/>
              </w:rPr>
              <w:t>:</w:t>
            </w:r>
          </w:p>
        </w:tc>
        <w:tc>
          <w:tcPr>
            <w:tcW w:w="294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  <w:tcBorders>
              <w:bottom w:val="dashed" w:sz="4" w:space="0" w:color="auto"/>
            </w:tcBorders>
            <w:shd w:val="clear" w:color="auto" w:fill="auto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/>
            <w:vAlign w:val="center"/>
          </w:tcPr>
          <w:p w:rsidR="00D33EFC" w:rsidRPr="008E7A65" w:rsidRDefault="00D33EFC" w:rsidP="00853F8D">
            <w:pPr>
              <w:ind w:left="-84" w:right="-95"/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D33EFC" w:rsidRPr="008E7A65" w:rsidRDefault="00162E22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63</w:t>
            </w:r>
          </w:p>
        </w:tc>
        <w:tc>
          <w:tcPr>
            <w:tcW w:w="4848" w:type="dxa"/>
            <w:tcBorders>
              <w:top w:val="dashed" w:sz="4" w:space="0" w:color="auto"/>
              <w:bottom w:val="dashed" w:sz="4" w:space="0" w:color="auto"/>
            </w:tcBorders>
          </w:tcPr>
          <w:p w:rsidR="00D33EFC" w:rsidRPr="008E7A65" w:rsidRDefault="004063A5" w:rsidP="00853F8D">
            <w:pPr>
              <w:numPr>
                <w:ilvl w:val="0"/>
                <w:numId w:val="1"/>
              </w:numPr>
              <w:tabs>
                <w:tab w:val="clear" w:pos="720"/>
                <w:tab w:val="num" w:pos="260"/>
              </w:tabs>
              <w:spacing w:before="40" w:after="20"/>
              <w:ind w:left="260" w:hanging="26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производи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воде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квалитета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воде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пиће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(</w:t>
            </w:r>
            <w:r>
              <w:rPr>
                <w:rFonts w:ascii="Arial" w:hAnsi="Arial" w:cs="Arial"/>
                <w:lang w:val="sr-Latn-RS"/>
              </w:rPr>
              <w:t>изузев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хлађење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производа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рибарства</w:t>
            </w:r>
            <w:r w:rsidR="00D33EFC" w:rsidRPr="008E7A65">
              <w:rPr>
                <w:rFonts w:ascii="Arial" w:hAnsi="Arial" w:cs="Arial"/>
                <w:lang w:val="sr-Latn-RS"/>
              </w:rPr>
              <w:t>)</w:t>
            </w:r>
            <w:r w:rsidR="00893E4B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  <w:tcBorders>
              <w:top w:val="dashed" w:sz="4" w:space="0" w:color="auto"/>
              <w:bottom w:val="dashed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top w:val="dashed" w:sz="4" w:space="0" w:color="auto"/>
              <w:bottom w:val="dashed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top w:val="dashed" w:sz="4" w:space="0" w:color="auto"/>
              <w:bottom w:val="dashed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  <w:tcBorders>
              <w:top w:val="dashed" w:sz="4" w:space="0" w:color="auto"/>
              <w:bottom w:val="dashed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/>
            <w:vAlign w:val="center"/>
          </w:tcPr>
          <w:p w:rsidR="00D33EFC" w:rsidRPr="008E7A65" w:rsidRDefault="00D33EFC" w:rsidP="00853F8D">
            <w:pPr>
              <w:ind w:left="-84" w:right="-95"/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tcBorders>
              <w:top w:val="dashed" w:sz="4" w:space="0" w:color="auto"/>
            </w:tcBorders>
            <w:vAlign w:val="center"/>
          </w:tcPr>
          <w:p w:rsidR="00D33EFC" w:rsidRPr="008E7A65" w:rsidRDefault="00162E22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64</w:t>
            </w:r>
          </w:p>
        </w:tc>
        <w:tc>
          <w:tcPr>
            <w:tcW w:w="4848" w:type="dxa"/>
            <w:tcBorders>
              <w:top w:val="dashed" w:sz="4" w:space="0" w:color="auto"/>
            </w:tcBorders>
          </w:tcPr>
          <w:p w:rsidR="00D33EFC" w:rsidRPr="008E7A65" w:rsidRDefault="004063A5" w:rsidP="00D72CD1">
            <w:pPr>
              <w:numPr>
                <w:ilvl w:val="0"/>
                <w:numId w:val="1"/>
              </w:numPr>
              <w:tabs>
                <w:tab w:val="clear" w:pos="720"/>
                <w:tab w:val="num" w:pos="260"/>
              </w:tabs>
              <w:spacing w:before="40" w:after="20"/>
              <w:ind w:left="260" w:hanging="26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производи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са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њим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рукује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складишти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под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условима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који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га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штите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контаминације</w:t>
            </w:r>
            <w:r w:rsidR="00893E4B" w:rsidRPr="008E7A65">
              <w:rPr>
                <w:rFonts w:ascii="Arial" w:hAnsi="Arial" w:cs="Arial"/>
                <w:lang w:val="sr-Latn-RS"/>
              </w:rPr>
              <w:t>.</w:t>
            </w:r>
            <w:r w:rsidR="00B32C38" w:rsidRPr="008E7A65">
              <w:rPr>
                <w:rFonts w:ascii="Arial" w:hAnsi="Arial" w:cs="Arial"/>
                <w:lang w:val="sr-Latn-RS"/>
              </w:rPr>
              <w:t xml:space="preserve"> </w:t>
            </w:r>
          </w:p>
        </w:tc>
        <w:tc>
          <w:tcPr>
            <w:tcW w:w="294" w:type="dxa"/>
            <w:tcBorders>
              <w:top w:val="dashed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top w:val="dashed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  <w:tcBorders>
              <w:top w:val="dashed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  <w:tcBorders>
              <w:top w:val="dashed" w:sz="4" w:space="0" w:color="auto"/>
            </w:tcBorders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Align w:val="center"/>
          </w:tcPr>
          <w:p w:rsidR="00D33EFC" w:rsidRPr="008E7A65" w:rsidRDefault="004063A5" w:rsidP="00853F8D">
            <w:pPr>
              <w:ind w:left="-84" w:right="-95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VII</w:t>
            </w:r>
            <w:r w:rsidR="00D33EFC" w:rsidRPr="008E7A65">
              <w:rPr>
                <w:rFonts w:ascii="Arial" w:hAnsi="Arial" w:cs="Arial"/>
                <w:lang w:val="sr-Latn-RS"/>
              </w:rPr>
              <w:t>, 5;</w:t>
            </w:r>
          </w:p>
        </w:tc>
        <w:tc>
          <w:tcPr>
            <w:tcW w:w="500" w:type="dxa"/>
            <w:vAlign w:val="center"/>
          </w:tcPr>
          <w:p w:rsidR="00D33EFC" w:rsidRPr="008E7A65" w:rsidRDefault="00162E22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65</w:t>
            </w:r>
          </w:p>
        </w:tc>
        <w:tc>
          <w:tcPr>
            <w:tcW w:w="4848" w:type="dxa"/>
          </w:tcPr>
          <w:p w:rsidR="00D33EFC" w:rsidRPr="008E7A65" w:rsidRDefault="004063A5" w:rsidP="00893E4B">
            <w:pPr>
              <w:spacing w:before="40" w:after="2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Пара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која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долази</w:t>
            </w:r>
            <w:r w:rsidR="00893E4B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893E4B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директни</w:t>
            </w:r>
            <w:r w:rsidR="00893E4B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контакт</w:t>
            </w:r>
            <w:r w:rsidR="00893E4B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са</w:t>
            </w:r>
            <w:r w:rsidR="00893E4B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храном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садржи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било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какву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супстанцу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која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представља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опасност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здравље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нити</w:t>
            </w:r>
            <w:r w:rsidR="00090758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контаминира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храну</w:t>
            </w:r>
            <w:r w:rsidR="00090758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2818AA">
        <w:trPr>
          <w:trHeight w:val="605"/>
        </w:trPr>
        <w:tc>
          <w:tcPr>
            <w:tcW w:w="1451" w:type="dxa"/>
          </w:tcPr>
          <w:p w:rsidR="00D33EFC" w:rsidRPr="008E7A65" w:rsidRDefault="004063A5" w:rsidP="00853F8D">
            <w:pPr>
              <w:spacing w:before="80" w:after="80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Д</w:t>
            </w:r>
            <w:r w:rsidR="002D55AE" w:rsidRPr="008E7A65">
              <w:rPr>
                <w:rFonts w:ascii="Arial" w:hAnsi="Arial" w:cs="Arial"/>
                <w:b/>
                <w:lang w:val="sr-Latn-RS"/>
              </w:rPr>
              <w:t>2</w:t>
            </w:r>
          </w:p>
        </w:tc>
        <w:tc>
          <w:tcPr>
            <w:tcW w:w="8580" w:type="dxa"/>
            <w:gridSpan w:val="6"/>
            <w:vAlign w:val="center"/>
          </w:tcPr>
          <w:p w:rsidR="00D33EFC" w:rsidRPr="008E7A65" w:rsidRDefault="004063A5" w:rsidP="00853F8D">
            <w:pPr>
              <w:spacing w:before="80" w:after="8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Тоалети</w:t>
            </w:r>
          </w:p>
        </w:tc>
      </w:tr>
      <w:tr w:rsidR="00D33EFC" w:rsidRPr="008E7A65" w:rsidTr="00853F8D">
        <w:tc>
          <w:tcPr>
            <w:tcW w:w="1451" w:type="dxa"/>
            <w:vMerge w:val="restart"/>
            <w:vAlign w:val="center"/>
          </w:tcPr>
          <w:p w:rsidR="00D33EFC" w:rsidRPr="008E7A65" w:rsidRDefault="004063A5" w:rsidP="00853F8D">
            <w:pPr>
              <w:ind w:left="-84" w:right="-95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</w:t>
            </w:r>
            <w:r w:rsidR="00D33EFC" w:rsidRPr="008E7A65">
              <w:rPr>
                <w:rFonts w:ascii="Arial" w:hAnsi="Arial" w:cs="Arial"/>
                <w:lang w:val="sr-Latn-RS"/>
              </w:rPr>
              <w:t>, 3;</w:t>
            </w:r>
          </w:p>
        </w:tc>
        <w:tc>
          <w:tcPr>
            <w:tcW w:w="500" w:type="dxa"/>
            <w:vAlign w:val="center"/>
          </w:tcPr>
          <w:p w:rsidR="00D33EFC" w:rsidRPr="008E7A65" w:rsidRDefault="00162E22" w:rsidP="00C2378C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66</w:t>
            </w:r>
          </w:p>
        </w:tc>
        <w:tc>
          <w:tcPr>
            <w:tcW w:w="4848" w:type="dxa"/>
          </w:tcPr>
          <w:p w:rsidR="00D33EFC" w:rsidRPr="008E7A65" w:rsidRDefault="004063A5" w:rsidP="00853F8D">
            <w:pPr>
              <w:spacing w:before="40" w:after="2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Постоји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одговарајући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број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клозетских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шоља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опремом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испирање</w:t>
            </w:r>
            <w:r w:rsidR="00090758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autoSpaceDE w:val="0"/>
              <w:autoSpaceDN w:val="0"/>
              <w:adjustRightInd w:val="0"/>
              <w:jc w:val="both"/>
              <w:rPr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/>
            <w:vAlign w:val="center"/>
          </w:tcPr>
          <w:p w:rsidR="00D33EFC" w:rsidRPr="008E7A65" w:rsidRDefault="00D33EFC" w:rsidP="00853F8D">
            <w:pPr>
              <w:ind w:left="-84" w:right="-95"/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vAlign w:val="center"/>
          </w:tcPr>
          <w:p w:rsidR="00D33EFC" w:rsidRPr="008E7A65" w:rsidRDefault="00162E22" w:rsidP="00C2378C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67</w:t>
            </w:r>
          </w:p>
        </w:tc>
        <w:tc>
          <w:tcPr>
            <w:tcW w:w="4848" w:type="dxa"/>
          </w:tcPr>
          <w:p w:rsidR="00D33EFC" w:rsidRPr="008E7A65" w:rsidRDefault="004063A5" w:rsidP="00853F8D">
            <w:pPr>
              <w:spacing w:before="40" w:after="2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Клозетске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шоље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спојене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ефективан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систем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одвода</w:t>
            </w:r>
            <w:r w:rsidR="00090758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Merge/>
            <w:vAlign w:val="center"/>
          </w:tcPr>
          <w:p w:rsidR="00D33EFC" w:rsidRPr="008E7A65" w:rsidRDefault="00D33EFC" w:rsidP="00853F8D">
            <w:pPr>
              <w:ind w:left="-84" w:right="-95"/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vAlign w:val="center"/>
          </w:tcPr>
          <w:p w:rsidR="00D33EFC" w:rsidRPr="008E7A65" w:rsidRDefault="00162E22" w:rsidP="00C2378C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68</w:t>
            </w:r>
          </w:p>
        </w:tc>
        <w:tc>
          <w:tcPr>
            <w:tcW w:w="4848" w:type="dxa"/>
          </w:tcPr>
          <w:p w:rsidR="00D33EFC" w:rsidRPr="008E7A65" w:rsidRDefault="004063A5" w:rsidP="00090758">
            <w:pPr>
              <w:spacing w:before="40" w:after="2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Врата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тоалета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отварају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090758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директно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просторије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којима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рукује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храном</w:t>
            </w:r>
            <w:r w:rsidR="00090758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Align w:val="center"/>
          </w:tcPr>
          <w:p w:rsidR="00D33EFC" w:rsidRPr="008E7A65" w:rsidRDefault="004063A5" w:rsidP="00853F8D">
            <w:pPr>
              <w:ind w:left="-84" w:right="-95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</w:t>
            </w:r>
            <w:r w:rsidR="00D33EFC" w:rsidRPr="008E7A65">
              <w:rPr>
                <w:rFonts w:ascii="Arial" w:hAnsi="Arial" w:cs="Arial"/>
                <w:lang w:val="sr-Latn-RS"/>
              </w:rPr>
              <w:t>, 6;</w:t>
            </w:r>
          </w:p>
        </w:tc>
        <w:tc>
          <w:tcPr>
            <w:tcW w:w="500" w:type="dxa"/>
            <w:vAlign w:val="center"/>
          </w:tcPr>
          <w:p w:rsidR="00D33EFC" w:rsidRPr="008E7A65" w:rsidRDefault="00162E22" w:rsidP="00C2378C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69</w:t>
            </w:r>
          </w:p>
        </w:tc>
        <w:tc>
          <w:tcPr>
            <w:tcW w:w="4848" w:type="dxa"/>
          </w:tcPr>
          <w:p w:rsidR="00D33EFC" w:rsidRPr="008E7A65" w:rsidRDefault="004063A5" w:rsidP="00853F8D">
            <w:pPr>
              <w:spacing w:before="40" w:after="2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Тоалети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опрема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имају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одговарајућу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природну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вештачку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вентилацију</w:t>
            </w:r>
            <w:r w:rsidR="00090758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  <w:vAlign w:val="center"/>
          </w:tcPr>
          <w:p w:rsidR="00D33EFC" w:rsidRPr="008E7A65" w:rsidRDefault="004063A5" w:rsidP="00853F8D">
            <w:pPr>
              <w:spacing w:before="60" w:after="60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Д</w:t>
            </w:r>
            <w:r w:rsidR="00481BB5" w:rsidRPr="008E7A65">
              <w:rPr>
                <w:rFonts w:ascii="Arial" w:hAnsi="Arial" w:cs="Arial"/>
                <w:b/>
                <w:lang w:val="sr-Latn-RS"/>
              </w:rPr>
              <w:t>3</w:t>
            </w:r>
          </w:p>
        </w:tc>
        <w:tc>
          <w:tcPr>
            <w:tcW w:w="8580" w:type="dxa"/>
            <w:gridSpan w:val="6"/>
            <w:vAlign w:val="center"/>
          </w:tcPr>
          <w:p w:rsidR="00D33EFC" w:rsidRPr="008E7A65" w:rsidRDefault="004063A5" w:rsidP="00853F8D">
            <w:pPr>
              <w:spacing w:before="60" w:after="6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Просторије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пресвлачење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запослених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>/</w:t>
            </w:r>
            <w:r>
              <w:rPr>
                <w:rFonts w:ascii="Arial" w:hAnsi="Arial" w:cs="Arial"/>
                <w:b/>
                <w:lang w:val="sr-Latn-RS"/>
              </w:rPr>
              <w:t>Гардеробе</w:t>
            </w:r>
          </w:p>
        </w:tc>
      </w:tr>
      <w:tr w:rsidR="00D33EFC" w:rsidRPr="008E7A65" w:rsidTr="00853F8D">
        <w:tc>
          <w:tcPr>
            <w:tcW w:w="1451" w:type="dxa"/>
            <w:vAlign w:val="center"/>
          </w:tcPr>
          <w:p w:rsidR="00D33EFC" w:rsidRPr="008E7A65" w:rsidRDefault="004063A5" w:rsidP="00853F8D">
            <w:pPr>
              <w:ind w:left="-84" w:right="-25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</w:t>
            </w:r>
            <w:r w:rsidR="00D33EFC" w:rsidRPr="008E7A65">
              <w:rPr>
                <w:rFonts w:ascii="Arial" w:hAnsi="Arial" w:cs="Arial"/>
                <w:lang w:val="sr-Latn-RS"/>
              </w:rPr>
              <w:t>, 9;</w:t>
            </w:r>
          </w:p>
        </w:tc>
        <w:tc>
          <w:tcPr>
            <w:tcW w:w="500" w:type="dxa"/>
            <w:vAlign w:val="center"/>
          </w:tcPr>
          <w:p w:rsidR="00D33EFC" w:rsidRPr="008E7A65" w:rsidRDefault="001C0659" w:rsidP="00C2378C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70</w:t>
            </w:r>
          </w:p>
        </w:tc>
        <w:tc>
          <w:tcPr>
            <w:tcW w:w="4848" w:type="dxa"/>
          </w:tcPr>
          <w:p w:rsidR="00D33EFC" w:rsidRPr="008E7A65" w:rsidRDefault="004063A5" w:rsidP="00853F8D">
            <w:pPr>
              <w:spacing w:before="40" w:after="2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Постоје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одговарајући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услови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/ </w:t>
            </w:r>
            <w:r>
              <w:rPr>
                <w:rFonts w:ascii="Arial" w:hAnsi="Arial" w:cs="Arial"/>
                <w:lang w:val="sr-Latn-RS"/>
              </w:rPr>
              <w:t>просторије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пресвлачење</w:t>
            </w:r>
            <w:r w:rsidR="00D33EFC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запослених</w:t>
            </w:r>
            <w:r w:rsidR="00D33EFC" w:rsidRPr="008E7A65">
              <w:rPr>
                <w:rFonts w:ascii="Arial" w:hAnsi="Arial" w:cs="Arial"/>
                <w:lang w:val="sr-Latn-RS"/>
              </w:rPr>
              <w:t>,</w:t>
            </w:r>
            <w:r w:rsidR="00A8259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где</w:t>
            </w:r>
            <w:r w:rsidR="00A8259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A8259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потребно</w:t>
            </w:r>
            <w:r w:rsidR="00A82592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autoSpaceDE w:val="0"/>
              <w:autoSpaceDN w:val="0"/>
              <w:adjustRightInd w:val="0"/>
              <w:jc w:val="both"/>
              <w:rPr>
                <w:lang w:val="sr-Latn-RS"/>
              </w:rPr>
            </w:pPr>
          </w:p>
        </w:tc>
      </w:tr>
      <w:tr w:rsidR="00D33EFC" w:rsidRPr="008E7A65" w:rsidTr="00853F8D">
        <w:tc>
          <w:tcPr>
            <w:tcW w:w="1451" w:type="dxa"/>
          </w:tcPr>
          <w:p w:rsidR="00D33EFC" w:rsidRPr="008E7A65" w:rsidRDefault="004063A5" w:rsidP="002617FA">
            <w:pPr>
              <w:spacing w:before="60" w:after="6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ДЕО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Е</w:t>
            </w:r>
          </w:p>
        </w:tc>
        <w:tc>
          <w:tcPr>
            <w:tcW w:w="8580" w:type="dxa"/>
            <w:gridSpan w:val="6"/>
            <w:vAlign w:val="center"/>
          </w:tcPr>
          <w:p w:rsidR="00D33EFC" w:rsidRPr="008E7A65" w:rsidRDefault="004063A5" w:rsidP="00853F8D">
            <w:pPr>
              <w:spacing w:before="60" w:after="6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ОСТАЛО</w:t>
            </w:r>
          </w:p>
        </w:tc>
      </w:tr>
      <w:tr w:rsidR="00D33EFC" w:rsidRPr="008E7A65" w:rsidTr="00853F8D">
        <w:tc>
          <w:tcPr>
            <w:tcW w:w="1451" w:type="dxa"/>
          </w:tcPr>
          <w:p w:rsidR="00D33EFC" w:rsidRPr="008E7A65" w:rsidRDefault="004063A5" w:rsidP="00853F8D">
            <w:pPr>
              <w:spacing w:before="60" w:after="60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Е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>1</w:t>
            </w:r>
          </w:p>
        </w:tc>
        <w:tc>
          <w:tcPr>
            <w:tcW w:w="8580" w:type="dxa"/>
            <w:gridSpan w:val="6"/>
            <w:vAlign w:val="center"/>
          </w:tcPr>
          <w:p w:rsidR="00D33EFC" w:rsidRPr="008E7A65" w:rsidRDefault="004063A5" w:rsidP="00853F8D">
            <w:pPr>
              <w:spacing w:before="60" w:after="60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Контрола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штеточина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, </w:t>
            </w:r>
            <w:r>
              <w:rPr>
                <w:rFonts w:ascii="Arial" w:hAnsi="Arial" w:cs="Arial"/>
                <w:b/>
                <w:lang w:val="sr-Latn-RS"/>
              </w:rPr>
              <w:t>домаћих</w:t>
            </w:r>
            <w:r w:rsidR="00D33EFC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животиња</w:t>
            </w:r>
          </w:p>
        </w:tc>
      </w:tr>
      <w:tr w:rsidR="00D33EFC" w:rsidRPr="008E7A65" w:rsidTr="00853F8D">
        <w:tc>
          <w:tcPr>
            <w:tcW w:w="1451" w:type="dxa"/>
            <w:vMerge w:val="restart"/>
          </w:tcPr>
          <w:p w:rsidR="006775C5" w:rsidRPr="008E7A65" w:rsidRDefault="006775C5" w:rsidP="006775C5">
            <w:pPr>
              <w:ind w:left="-84" w:right="-81"/>
              <w:rPr>
                <w:rFonts w:ascii="Arial" w:hAnsi="Arial" w:cs="Arial"/>
                <w:lang w:val="sr-Latn-RS"/>
              </w:rPr>
            </w:pPr>
          </w:p>
          <w:p w:rsidR="006775C5" w:rsidRPr="008E7A65" w:rsidRDefault="006775C5" w:rsidP="006775C5">
            <w:pPr>
              <w:ind w:left="-84" w:right="-81"/>
              <w:rPr>
                <w:rFonts w:ascii="Arial" w:hAnsi="Arial" w:cs="Arial"/>
                <w:lang w:val="sr-Latn-RS"/>
              </w:rPr>
            </w:pPr>
          </w:p>
          <w:p w:rsidR="00D33EFC" w:rsidRPr="008E7A65" w:rsidRDefault="004063A5" w:rsidP="006775C5">
            <w:pPr>
              <w:ind w:left="-84" w:right="-81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6775C5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I</w:t>
            </w:r>
            <w:r w:rsidR="006775C5" w:rsidRPr="008E7A65">
              <w:rPr>
                <w:rFonts w:ascii="Arial" w:hAnsi="Arial" w:cs="Arial"/>
                <w:lang w:val="sr-Latn-RS"/>
              </w:rPr>
              <w:t>X, 4</w:t>
            </w:r>
          </w:p>
        </w:tc>
        <w:tc>
          <w:tcPr>
            <w:tcW w:w="500" w:type="dxa"/>
            <w:vAlign w:val="center"/>
          </w:tcPr>
          <w:p w:rsidR="00D33EFC" w:rsidRPr="008E7A65" w:rsidRDefault="00D33EFC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</w:p>
        </w:tc>
        <w:tc>
          <w:tcPr>
            <w:tcW w:w="4848" w:type="dxa"/>
          </w:tcPr>
          <w:p w:rsidR="00D33EFC" w:rsidRPr="008E7A65" w:rsidRDefault="004063A5" w:rsidP="004C4F6E">
            <w:pPr>
              <w:spacing w:before="20" w:after="2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Постоје</w:t>
            </w:r>
            <w:r w:rsidR="004C4F6E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одговарајуће</w:t>
            </w:r>
            <w:r w:rsidR="004C4F6E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процедуре</w:t>
            </w:r>
            <w:r w:rsidR="004C4F6E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4C4F6E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контролу</w:t>
            </w:r>
            <w:r w:rsidR="004C4F6E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штеточина</w:t>
            </w:r>
          </w:p>
        </w:tc>
        <w:tc>
          <w:tcPr>
            <w:tcW w:w="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D33EFC" w:rsidRPr="008E7A65" w:rsidRDefault="00D33EFC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2C32C9" w:rsidRPr="008E7A65" w:rsidTr="00853F8D">
        <w:tc>
          <w:tcPr>
            <w:tcW w:w="1451" w:type="dxa"/>
            <w:vMerge/>
          </w:tcPr>
          <w:p w:rsidR="002C32C9" w:rsidRPr="008E7A65" w:rsidRDefault="002C32C9" w:rsidP="006775C5">
            <w:pPr>
              <w:ind w:left="-84" w:right="-81"/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vAlign w:val="center"/>
          </w:tcPr>
          <w:p w:rsidR="002C32C9" w:rsidRPr="008E7A65" w:rsidRDefault="001C0659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71</w:t>
            </w:r>
          </w:p>
        </w:tc>
        <w:tc>
          <w:tcPr>
            <w:tcW w:w="4848" w:type="dxa"/>
          </w:tcPr>
          <w:p w:rsidR="002C32C9" w:rsidRPr="00C95FF5" w:rsidRDefault="004063A5" w:rsidP="001F71B1">
            <w:pPr>
              <w:spacing w:before="20" w:after="2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Сви</w:t>
            </w:r>
            <w:r w:rsidR="007863D9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отвори</w:t>
            </w:r>
            <w:r w:rsidR="007863D9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на</w:t>
            </w:r>
            <w:r w:rsidR="007863D9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зидовима</w:t>
            </w:r>
            <w:r w:rsidR="007863D9" w:rsidRPr="00C95FF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таваницама</w:t>
            </w:r>
            <w:r w:rsidR="007863D9" w:rsidRPr="00C95FF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подовима</w:t>
            </w:r>
            <w:r w:rsidR="007863D9" w:rsidRPr="00C95FF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прозорима</w:t>
            </w:r>
            <w:r w:rsidR="007863D9" w:rsidRPr="00C95FF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вратима</w:t>
            </w:r>
            <w:r w:rsidR="007863D9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адекватно</w:t>
            </w:r>
            <w:r w:rsidR="007863D9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</w:t>
            </w:r>
            <w:r w:rsidR="007863D9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заптивени</w:t>
            </w:r>
            <w:r w:rsidR="007863D9" w:rsidRPr="00C95FF5">
              <w:rPr>
                <w:rFonts w:ascii="Arial" w:hAnsi="Arial" w:cs="Arial"/>
                <w:lang w:val="sr-Latn-RS"/>
              </w:rPr>
              <w:t xml:space="preserve">. </w:t>
            </w:r>
          </w:p>
        </w:tc>
        <w:tc>
          <w:tcPr>
            <w:tcW w:w="294" w:type="dxa"/>
          </w:tcPr>
          <w:p w:rsidR="002C32C9" w:rsidRPr="008E7A65" w:rsidRDefault="002C32C9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2C32C9" w:rsidRPr="008E7A65" w:rsidRDefault="002C32C9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2C32C9" w:rsidRPr="008E7A65" w:rsidRDefault="002C32C9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2C32C9" w:rsidRPr="008E7A65" w:rsidRDefault="002C32C9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A023F2" w:rsidRPr="008E7A65" w:rsidTr="00853F8D">
        <w:tc>
          <w:tcPr>
            <w:tcW w:w="1451" w:type="dxa"/>
            <w:vMerge/>
          </w:tcPr>
          <w:p w:rsidR="00A023F2" w:rsidRPr="008E7A65" w:rsidRDefault="00A023F2" w:rsidP="006775C5">
            <w:pPr>
              <w:ind w:left="-84" w:right="-81"/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vAlign w:val="center"/>
          </w:tcPr>
          <w:p w:rsidR="00A023F2" w:rsidRPr="008E7A65" w:rsidRDefault="001C0659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72</w:t>
            </w:r>
          </w:p>
        </w:tc>
        <w:tc>
          <w:tcPr>
            <w:tcW w:w="4848" w:type="dxa"/>
          </w:tcPr>
          <w:p w:rsidR="00A023F2" w:rsidRPr="00C95FF5" w:rsidRDefault="004063A5" w:rsidP="001F71B1">
            <w:pPr>
              <w:spacing w:before="20" w:after="2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Сва</w:t>
            </w:r>
            <w:r w:rsidR="00BF166F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екстерна</w:t>
            </w:r>
            <w:r w:rsidR="00BF166F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BF166F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интерна</w:t>
            </w:r>
            <w:r w:rsidR="00BF166F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врата</w:t>
            </w:r>
            <w:r w:rsidR="008E7A65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добро</w:t>
            </w:r>
            <w:r w:rsidR="008E7A65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дихтују</w:t>
            </w:r>
            <w:r w:rsidR="008E7A65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8E7A65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отпорна</w:t>
            </w:r>
            <w:r w:rsidR="008E7A65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</w:t>
            </w:r>
            <w:r w:rsidR="008E7A65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на</w:t>
            </w:r>
            <w:r w:rsidR="008E7A65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штеточине</w:t>
            </w:r>
            <w:r w:rsidR="00BF166F" w:rsidRPr="00C95FF5">
              <w:rPr>
                <w:rFonts w:ascii="Arial" w:hAnsi="Arial" w:cs="Arial"/>
                <w:lang w:val="sr-Latn-RS"/>
              </w:rPr>
              <w:t xml:space="preserve"> (</w:t>
            </w:r>
            <w:r>
              <w:rPr>
                <w:rFonts w:ascii="Arial" w:hAnsi="Arial" w:cs="Arial"/>
                <w:lang w:val="sr-Latn-RS"/>
              </w:rPr>
              <w:t>где</w:t>
            </w:r>
            <w:r w:rsidR="00BF166F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BF166F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то</w:t>
            </w:r>
            <w:r w:rsidR="00BF166F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потребно</w:t>
            </w:r>
            <w:r w:rsidR="00BF166F" w:rsidRPr="00C95FF5">
              <w:rPr>
                <w:rFonts w:ascii="Arial" w:hAnsi="Arial" w:cs="Arial"/>
                <w:lang w:val="sr-Latn-RS"/>
              </w:rPr>
              <w:t>)</w:t>
            </w:r>
            <w:r w:rsidR="00C95FF5" w:rsidRPr="00C95FF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A023F2" w:rsidRPr="008E7A65" w:rsidRDefault="00A023F2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A023F2" w:rsidRPr="008E7A65" w:rsidRDefault="00A023F2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A023F2" w:rsidRPr="008E7A65" w:rsidRDefault="00A023F2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A023F2" w:rsidRPr="008E7A65" w:rsidRDefault="00A023F2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A023F2" w:rsidRPr="008E7A65" w:rsidTr="00853F8D">
        <w:tc>
          <w:tcPr>
            <w:tcW w:w="1451" w:type="dxa"/>
            <w:vMerge/>
          </w:tcPr>
          <w:p w:rsidR="00A023F2" w:rsidRPr="008E7A65" w:rsidRDefault="00A023F2" w:rsidP="006775C5">
            <w:pPr>
              <w:ind w:left="-84" w:right="-81"/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vAlign w:val="center"/>
          </w:tcPr>
          <w:p w:rsidR="00A023F2" w:rsidRPr="008E7A65" w:rsidRDefault="001C0659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73</w:t>
            </w:r>
          </w:p>
        </w:tc>
        <w:tc>
          <w:tcPr>
            <w:tcW w:w="4848" w:type="dxa"/>
          </w:tcPr>
          <w:p w:rsidR="00A023F2" w:rsidRPr="00C95FF5" w:rsidRDefault="004063A5" w:rsidP="0029040E">
            <w:pPr>
              <w:spacing w:before="20" w:after="2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Окружење</w:t>
            </w:r>
            <w:r w:rsidR="008E7A65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8E7A65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одржава</w:t>
            </w:r>
            <w:r w:rsidR="008E7A65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8E7A65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уредном</w:t>
            </w:r>
            <w:r w:rsidR="008E7A65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8E7A65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чистом</w:t>
            </w:r>
            <w:r w:rsidR="008E7A65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стању</w:t>
            </w:r>
            <w:r w:rsidR="008E7A65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како</w:t>
            </w:r>
            <w:r w:rsidR="008E7A65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би</w:t>
            </w:r>
            <w:r w:rsidR="008E7A65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8E7A65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избегло</w:t>
            </w:r>
            <w:r w:rsidR="0029040E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присуство</w:t>
            </w:r>
            <w:r w:rsidR="0029040E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8E7A65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размножавање</w:t>
            </w:r>
            <w:r w:rsidR="0029040E" w:rsidRPr="00C95FF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штеточина</w:t>
            </w:r>
            <w:r w:rsidR="00C95FF5" w:rsidRPr="00C95FF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A023F2" w:rsidRPr="008E7A65" w:rsidRDefault="00A023F2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A023F2" w:rsidRPr="008E7A65" w:rsidRDefault="00A023F2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A023F2" w:rsidRPr="008E7A65" w:rsidRDefault="00A023F2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A023F2" w:rsidRPr="008E7A65" w:rsidRDefault="00A023F2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A023F2" w:rsidRPr="008E7A65" w:rsidTr="00853F8D">
        <w:tc>
          <w:tcPr>
            <w:tcW w:w="1451" w:type="dxa"/>
            <w:vMerge/>
          </w:tcPr>
          <w:p w:rsidR="00A023F2" w:rsidRPr="008E7A65" w:rsidRDefault="00A023F2" w:rsidP="006775C5">
            <w:pPr>
              <w:ind w:left="-84" w:right="-81"/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vAlign w:val="center"/>
          </w:tcPr>
          <w:p w:rsidR="00A023F2" w:rsidRPr="008E7A65" w:rsidRDefault="001C0659" w:rsidP="00853F8D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74</w:t>
            </w:r>
          </w:p>
        </w:tc>
        <w:tc>
          <w:tcPr>
            <w:tcW w:w="4848" w:type="dxa"/>
          </w:tcPr>
          <w:p w:rsidR="00A023F2" w:rsidRPr="008E7A65" w:rsidRDefault="004063A5" w:rsidP="00A82592">
            <w:pPr>
              <w:spacing w:before="20" w:after="2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Мамци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заштићени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на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одговарајући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начин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места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постављених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мамака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јасно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означена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мамци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користе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само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изван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просторија</w:t>
            </w:r>
            <w:r w:rsidR="00126621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A023F2" w:rsidRPr="008E7A65" w:rsidRDefault="00A023F2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A023F2" w:rsidRPr="008E7A65" w:rsidRDefault="00A023F2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A023F2" w:rsidRPr="008E7A65" w:rsidRDefault="00A023F2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A023F2" w:rsidRPr="008E7A65" w:rsidRDefault="00A023F2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A023F2" w:rsidRPr="008E7A65" w:rsidTr="00853F8D">
        <w:tc>
          <w:tcPr>
            <w:tcW w:w="1451" w:type="dxa"/>
            <w:vMerge/>
          </w:tcPr>
          <w:p w:rsidR="00A023F2" w:rsidRPr="008E7A65" w:rsidRDefault="00A023F2" w:rsidP="00853F8D">
            <w:pPr>
              <w:ind w:left="-84" w:right="-81"/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vAlign w:val="center"/>
          </w:tcPr>
          <w:p w:rsidR="00A023F2" w:rsidRPr="008E7A65" w:rsidRDefault="001B470F" w:rsidP="00C2378C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7</w:t>
            </w:r>
            <w:r w:rsidR="001C0659" w:rsidRPr="008E7A65">
              <w:rPr>
                <w:rFonts w:ascii="Arial" w:hAnsi="Arial" w:cs="Arial"/>
                <w:sz w:val="16"/>
                <w:szCs w:val="16"/>
                <w:lang w:val="sr-Latn-RS"/>
              </w:rPr>
              <w:t>5</w:t>
            </w:r>
          </w:p>
        </w:tc>
        <w:tc>
          <w:tcPr>
            <w:tcW w:w="4848" w:type="dxa"/>
          </w:tcPr>
          <w:p w:rsidR="00A023F2" w:rsidRPr="008E7A65" w:rsidRDefault="004063A5" w:rsidP="00B72DD3">
            <w:pPr>
              <w:spacing w:before="20" w:after="20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Опрема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уништавање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инсеката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одржава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на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одговарајући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начин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где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користи</w:t>
            </w:r>
            <w:r w:rsidR="00A023F2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A023F2" w:rsidRPr="008E7A65" w:rsidRDefault="00A023F2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A023F2" w:rsidRPr="008E7A65" w:rsidRDefault="00A023F2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A023F2" w:rsidRPr="008E7A65" w:rsidRDefault="00A023F2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A023F2" w:rsidRPr="008E7A65" w:rsidRDefault="00A023F2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A023F2" w:rsidRPr="008E7A65" w:rsidTr="00853F8D">
        <w:tc>
          <w:tcPr>
            <w:tcW w:w="1451" w:type="dxa"/>
          </w:tcPr>
          <w:p w:rsidR="00A023F2" w:rsidRPr="008E7A65" w:rsidRDefault="004063A5" w:rsidP="005B2A37">
            <w:pPr>
              <w:spacing w:before="60" w:after="60"/>
              <w:ind w:left="-84" w:right="-81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Е</w:t>
            </w:r>
            <w:r w:rsidR="00A023F2" w:rsidRPr="008E7A65">
              <w:rPr>
                <w:rFonts w:ascii="Arial" w:hAnsi="Arial" w:cs="Arial"/>
                <w:b/>
                <w:lang w:val="sr-Latn-RS"/>
              </w:rPr>
              <w:t>2</w:t>
            </w:r>
          </w:p>
        </w:tc>
        <w:tc>
          <w:tcPr>
            <w:tcW w:w="8580" w:type="dxa"/>
            <w:gridSpan w:val="6"/>
            <w:vAlign w:val="center"/>
          </w:tcPr>
          <w:p w:rsidR="00A023F2" w:rsidRPr="008E7A65" w:rsidRDefault="004063A5" w:rsidP="00853F8D">
            <w:pPr>
              <w:spacing w:before="60" w:after="60"/>
              <w:rPr>
                <w:rFonts w:ascii="Arial" w:hAnsi="Arial" w:cs="Arial"/>
                <w:b/>
                <w:lang w:val="sr-Latn-RS"/>
              </w:rPr>
            </w:pPr>
            <w:r>
              <w:rPr>
                <w:rFonts w:ascii="Arial" w:hAnsi="Arial" w:cs="Arial"/>
                <w:b/>
                <w:lang w:val="sr-Latn-RS"/>
              </w:rPr>
              <w:t>Отпаци</w:t>
            </w:r>
            <w:r w:rsidR="00A023F2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од</w:t>
            </w:r>
            <w:r w:rsidR="00A023F2" w:rsidRPr="008E7A65">
              <w:rPr>
                <w:rFonts w:ascii="Arial" w:hAnsi="Arial" w:cs="Arial"/>
                <w:b/>
                <w:lang w:val="sr-Latn-RS"/>
              </w:rPr>
              <w:t xml:space="preserve"> </w:t>
            </w:r>
            <w:r>
              <w:rPr>
                <w:rFonts w:ascii="Arial" w:hAnsi="Arial" w:cs="Arial"/>
                <w:b/>
                <w:lang w:val="sr-Latn-RS"/>
              </w:rPr>
              <w:t>хране</w:t>
            </w:r>
          </w:p>
        </w:tc>
      </w:tr>
      <w:tr w:rsidR="00A023F2" w:rsidRPr="008E7A65" w:rsidTr="00853F8D">
        <w:tc>
          <w:tcPr>
            <w:tcW w:w="1451" w:type="dxa"/>
            <w:vMerge w:val="restart"/>
            <w:vAlign w:val="center"/>
          </w:tcPr>
          <w:p w:rsidR="00A023F2" w:rsidRPr="008E7A65" w:rsidRDefault="00A023F2" w:rsidP="00853F8D">
            <w:pPr>
              <w:ind w:left="-84" w:right="-81"/>
              <w:rPr>
                <w:rFonts w:ascii="Arial" w:hAnsi="Arial" w:cs="Arial"/>
                <w:lang w:val="sr-Latn-RS"/>
              </w:rPr>
            </w:pPr>
          </w:p>
          <w:p w:rsidR="00A023F2" w:rsidRPr="008E7A65" w:rsidRDefault="004063A5" w:rsidP="004063A5">
            <w:pPr>
              <w:ind w:left="-84" w:right="-81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VI</w:t>
            </w:r>
            <w:r w:rsidR="00A023F2" w:rsidRPr="008E7A65">
              <w:rPr>
                <w:rFonts w:ascii="Arial" w:hAnsi="Arial" w:cs="Arial"/>
                <w:lang w:val="sr-Latn-RS"/>
              </w:rPr>
              <w:t>, 2;</w:t>
            </w:r>
          </w:p>
        </w:tc>
        <w:tc>
          <w:tcPr>
            <w:tcW w:w="500" w:type="dxa"/>
            <w:vAlign w:val="center"/>
          </w:tcPr>
          <w:p w:rsidR="00A023F2" w:rsidRPr="008E7A65" w:rsidRDefault="001C0659" w:rsidP="00C2378C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76</w:t>
            </w:r>
          </w:p>
        </w:tc>
        <w:tc>
          <w:tcPr>
            <w:tcW w:w="4848" w:type="dxa"/>
          </w:tcPr>
          <w:p w:rsidR="00A023F2" w:rsidRPr="008E7A65" w:rsidRDefault="004063A5" w:rsidP="00A023F2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Отпаци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хране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нејестиви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споредни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производи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други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остаци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одлажу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контејнере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који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затварају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осим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ако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субјекат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покаже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надлежном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органу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другачији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контејнери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или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систем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уклањање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одговарајући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. </w:t>
            </w:r>
          </w:p>
        </w:tc>
        <w:tc>
          <w:tcPr>
            <w:tcW w:w="294" w:type="dxa"/>
          </w:tcPr>
          <w:p w:rsidR="00A023F2" w:rsidRPr="008E7A65" w:rsidRDefault="00A023F2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A023F2" w:rsidRPr="008E7A65" w:rsidRDefault="00A023F2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A023F2" w:rsidRPr="008E7A65" w:rsidRDefault="00A023F2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A023F2" w:rsidRPr="008E7A65" w:rsidRDefault="00A023F2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A023F2" w:rsidRPr="008E7A65" w:rsidTr="00853F8D">
        <w:tc>
          <w:tcPr>
            <w:tcW w:w="1451" w:type="dxa"/>
            <w:vMerge/>
            <w:vAlign w:val="center"/>
          </w:tcPr>
          <w:p w:rsidR="00A023F2" w:rsidRPr="008E7A65" w:rsidRDefault="00A023F2" w:rsidP="00853F8D">
            <w:pPr>
              <w:ind w:left="-84" w:right="-81"/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vAlign w:val="center"/>
          </w:tcPr>
          <w:p w:rsidR="00A023F2" w:rsidRPr="008E7A65" w:rsidRDefault="001C0659" w:rsidP="00C2378C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77</w:t>
            </w:r>
          </w:p>
        </w:tc>
        <w:tc>
          <w:tcPr>
            <w:tcW w:w="4848" w:type="dxa"/>
          </w:tcPr>
          <w:p w:rsidR="00A023F2" w:rsidRPr="008E7A65" w:rsidRDefault="004063A5" w:rsidP="00A023F2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Ови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контејнери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су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израђени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одговарајућег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материјала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одржавају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добром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стању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могу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лако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чисте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где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потребно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дезинфикују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. </w:t>
            </w:r>
          </w:p>
        </w:tc>
        <w:tc>
          <w:tcPr>
            <w:tcW w:w="294" w:type="dxa"/>
          </w:tcPr>
          <w:p w:rsidR="00A023F2" w:rsidRPr="008E7A65" w:rsidRDefault="00A023F2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A023F2" w:rsidRPr="008E7A65" w:rsidRDefault="00A023F2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A023F2" w:rsidRPr="008E7A65" w:rsidRDefault="00A023F2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A023F2" w:rsidRPr="008E7A65" w:rsidRDefault="00A023F2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A023F2" w:rsidRPr="008E7A65" w:rsidTr="00853F8D">
        <w:tc>
          <w:tcPr>
            <w:tcW w:w="1451" w:type="dxa"/>
            <w:vMerge w:val="restart"/>
            <w:vAlign w:val="center"/>
          </w:tcPr>
          <w:p w:rsidR="00A023F2" w:rsidRPr="008E7A65" w:rsidRDefault="004063A5" w:rsidP="004063A5">
            <w:pPr>
              <w:ind w:left="-84" w:right="-81"/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ПоглављеVIИ</w:t>
            </w:r>
            <w:r w:rsidR="00A023F2" w:rsidRPr="008E7A65">
              <w:rPr>
                <w:rFonts w:ascii="Arial" w:hAnsi="Arial" w:cs="Arial"/>
                <w:lang w:val="sr-Latn-RS"/>
              </w:rPr>
              <w:t>, 3;</w:t>
            </w:r>
          </w:p>
        </w:tc>
        <w:tc>
          <w:tcPr>
            <w:tcW w:w="500" w:type="dxa"/>
            <w:vAlign w:val="center"/>
          </w:tcPr>
          <w:p w:rsidR="00A023F2" w:rsidRPr="008E7A65" w:rsidRDefault="001C0659" w:rsidP="00C2378C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78</w:t>
            </w:r>
          </w:p>
        </w:tc>
        <w:tc>
          <w:tcPr>
            <w:tcW w:w="4848" w:type="dxa"/>
          </w:tcPr>
          <w:p w:rsidR="00A023F2" w:rsidRPr="008E7A65" w:rsidRDefault="004063A5" w:rsidP="00853F8D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Примењују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одговарајући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поступци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складиштење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уклањање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отпадака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хране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нејестивих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споредних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производа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других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остатака</w:t>
            </w:r>
            <w:r w:rsidR="00A023F2" w:rsidRPr="008E7A65">
              <w:rPr>
                <w:rFonts w:ascii="Arial" w:hAnsi="Arial" w:cs="Arial"/>
                <w:lang w:val="sr-Latn-RS"/>
              </w:rPr>
              <w:t>.</w:t>
            </w:r>
          </w:p>
        </w:tc>
        <w:tc>
          <w:tcPr>
            <w:tcW w:w="294" w:type="dxa"/>
          </w:tcPr>
          <w:p w:rsidR="00A023F2" w:rsidRPr="008E7A65" w:rsidRDefault="00A023F2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A023F2" w:rsidRPr="008E7A65" w:rsidRDefault="00A023F2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A023F2" w:rsidRPr="008E7A65" w:rsidRDefault="00A023F2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A023F2" w:rsidRPr="008E7A65" w:rsidRDefault="00A023F2" w:rsidP="00853F8D">
            <w:pPr>
              <w:rPr>
                <w:rFonts w:ascii="Arial" w:hAnsi="Arial" w:cs="Arial"/>
                <w:lang w:val="sr-Latn-RS"/>
              </w:rPr>
            </w:pPr>
          </w:p>
        </w:tc>
      </w:tr>
      <w:tr w:rsidR="00A023F2" w:rsidRPr="008E7A65" w:rsidTr="00853F8D">
        <w:tc>
          <w:tcPr>
            <w:tcW w:w="1451" w:type="dxa"/>
            <w:vMerge/>
            <w:vAlign w:val="center"/>
          </w:tcPr>
          <w:p w:rsidR="00A023F2" w:rsidRPr="008E7A65" w:rsidRDefault="00A023F2" w:rsidP="00853F8D">
            <w:pPr>
              <w:ind w:left="-84" w:right="-81"/>
              <w:rPr>
                <w:rFonts w:ascii="Arial" w:hAnsi="Arial" w:cs="Arial"/>
                <w:lang w:val="sr-Latn-RS"/>
              </w:rPr>
            </w:pPr>
          </w:p>
        </w:tc>
        <w:tc>
          <w:tcPr>
            <w:tcW w:w="500" w:type="dxa"/>
            <w:vAlign w:val="center"/>
          </w:tcPr>
          <w:p w:rsidR="00A023F2" w:rsidRPr="008E7A65" w:rsidRDefault="001C0659" w:rsidP="00C2378C">
            <w:pPr>
              <w:rPr>
                <w:rFonts w:ascii="Arial" w:hAnsi="Arial" w:cs="Arial"/>
                <w:sz w:val="16"/>
                <w:szCs w:val="16"/>
                <w:lang w:val="sr-Latn-RS"/>
              </w:rPr>
            </w:pPr>
            <w:r w:rsidRPr="008E7A65">
              <w:rPr>
                <w:rFonts w:ascii="Arial" w:hAnsi="Arial" w:cs="Arial"/>
                <w:sz w:val="16"/>
                <w:szCs w:val="16"/>
                <w:lang w:val="sr-Latn-RS"/>
              </w:rPr>
              <w:t>79</w:t>
            </w:r>
          </w:p>
        </w:tc>
        <w:tc>
          <w:tcPr>
            <w:tcW w:w="4848" w:type="dxa"/>
          </w:tcPr>
          <w:p w:rsidR="00A023F2" w:rsidRPr="008E7A65" w:rsidRDefault="004063A5" w:rsidP="00A023F2">
            <w:pPr>
              <w:rPr>
                <w:rFonts w:ascii="Arial" w:hAnsi="Arial" w:cs="Arial"/>
                <w:lang w:val="sr-Latn-RS"/>
              </w:rPr>
            </w:pPr>
            <w:r>
              <w:rPr>
                <w:rFonts w:ascii="Arial" w:hAnsi="Arial" w:cs="Arial"/>
                <w:lang w:val="sr-Latn-RS"/>
              </w:rPr>
              <w:t>Складиште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за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остатке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изграђено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тако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може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да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одржава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одржава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у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чистом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стању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, </w:t>
            </w:r>
            <w:r>
              <w:rPr>
                <w:rFonts w:ascii="Arial" w:hAnsi="Arial" w:cs="Arial"/>
                <w:lang w:val="sr-Latn-RS"/>
              </w:rPr>
              <w:t>где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потребно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онемогућен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је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приступ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животињама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и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 </w:t>
            </w:r>
            <w:r>
              <w:rPr>
                <w:rFonts w:ascii="Arial" w:hAnsi="Arial" w:cs="Arial"/>
                <w:lang w:val="sr-Latn-RS"/>
              </w:rPr>
              <w:t>штеточинама</w:t>
            </w:r>
            <w:r w:rsidR="00A023F2" w:rsidRPr="008E7A65">
              <w:rPr>
                <w:rFonts w:ascii="Arial" w:hAnsi="Arial" w:cs="Arial"/>
                <w:lang w:val="sr-Latn-RS"/>
              </w:rPr>
              <w:t xml:space="preserve">. </w:t>
            </w:r>
          </w:p>
        </w:tc>
        <w:tc>
          <w:tcPr>
            <w:tcW w:w="294" w:type="dxa"/>
          </w:tcPr>
          <w:p w:rsidR="00A023F2" w:rsidRPr="008E7A65" w:rsidRDefault="00A023F2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A023F2" w:rsidRPr="008E7A65" w:rsidRDefault="00A023F2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322" w:type="dxa"/>
          </w:tcPr>
          <w:p w:rsidR="00A023F2" w:rsidRPr="008E7A65" w:rsidRDefault="00A023F2" w:rsidP="00853F8D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2294" w:type="dxa"/>
          </w:tcPr>
          <w:p w:rsidR="00A023F2" w:rsidRPr="008E7A65" w:rsidRDefault="00A023F2" w:rsidP="00853F8D">
            <w:pPr>
              <w:rPr>
                <w:rFonts w:ascii="Arial" w:hAnsi="Arial" w:cs="Arial"/>
                <w:lang w:val="sr-Latn-RS"/>
              </w:rPr>
            </w:pPr>
          </w:p>
        </w:tc>
      </w:tr>
    </w:tbl>
    <w:p w:rsidR="00AF3D79" w:rsidRDefault="00AF3D79" w:rsidP="00D33EFC">
      <w:pPr>
        <w:rPr>
          <w:rFonts w:ascii="Arial" w:hAnsi="Arial" w:cs="Arial"/>
          <w:sz w:val="24"/>
          <w:szCs w:val="24"/>
          <w:lang w:val="sr-Latn-RS"/>
        </w:rPr>
      </w:pPr>
    </w:p>
    <w:p w:rsidR="00AF3D79" w:rsidRDefault="00AF3D79" w:rsidP="00D33EFC">
      <w:pPr>
        <w:rPr>
          <w:rFonts w:ascii="Arial" w:hAnsi="Arial" w:cs="Arial"/>
          <w:sz w:val="24"/>
          <w:szCs w:val="24"/>
          <w:lang w:val="sr-Latn-RS"/>
        </w:rPr>
      </w:pPr>
    </w:p>
    <w:p w:rsidR="00AF3D79" w:rsidRDefault="00AF3D79" w:rsidP="00D33EFC">
      <w:pPr>
        <w:rPr>
          <w:rFonts w:ascii="Arial" w:hAnsi="Arial" w:cs="Arial"/>
          <w:sz w:val="24"/>
          <w:szCs w:val="24"/>
          <w:lang w:val="sr-Latn-RS"/>
        </w:rPr>
      </w:pPr>
    </w:p>
    <w:p w:rsidR="00D33EFC" w:rsidRPr="008E7A65" w:rsidRDefault="00D33EFC" w:rsidP="00D33EFC">
      <w:pPr>
        <w:rPr>
          <w:rFonts w:ascii="Arial" w:hAnsi="Arial" w:cs="Arial"/>
          <w:sz w:val="24"/>
          <w:szCs w:val="24"/>
          <w:lang w:val="sr-Latn-RS"/>
        </w:rPr>
      </w:pPr>
      <w:r w:rsidRPr="008E7A65">
        <w:rPr>
          <w:rFonts w:ascii="Arial" w:hAnsi="Arial" w:cs="Arial"/>
          <w:sz w:val="24"/>
          <w:szCs w:val="24"/>
          <w:lang w:val="sr-Latn-RS"/>
        </w:rPr>
        <w:t>______________________________________________________________________</w:t>
      </w:r>
    </w:p>
    <w:p w:rsidR="00D33EFC" w:rsidRPr="008E7A65" w:rsidRDefault="00D33EFC" w:rsidP="00D33EFC">
      <w:pPr>
        <w:rPr>
          <w:rFonts w:ascii="Arial" w:hAnsi="Arial" w:cs="Arial"/>
          <w:sz w:val="24"/>
          <w:szCs w:val="24"/>
          <w:lang w:val="sr-Latn-RS"/>
        </w:rPr>
      </w:pPr>
      <w:r w:rsidRPr="008E7A65">
        <w:rPr>
          <w:rFonts w:ascii="Arial" w:hAnsi="Arial" w:cs="Arial"/>
          <w:sz w:val="24"/>
          <w:szCs w:val="24"/>
          <w:lang w:val="sr-Latn-RS"/>
        </w:rPr>
        <w:t>______________________________________________________________________</w:t>
      </w:r>
    </w:p>
    <w:p w:rsidR="00D33EFC" w:rsidRPr="008E7A65" w:rsidRDefault="00D33EFC" w:rsidP="00D33EFC">
      <w:pPr>
        <w:rPr>
          <w:rFonts w:ascii="Arial" w:hAnsi="Arial" w:cs="Arial"/>
          <w:sz w:val="24"/>
          <w:szCs w:val="24"/>
          <w:lang w:val="sr-Latn-RS"/>
        </w:rPr>
      </w:pPr>
      <w:r w:rsidRPr="008E7A65">
        <w:rPr>
          <w:rFonts w:ascii="Arial" w:hAnsi="Arial" w:cs="Arial"/>
          <w:sz w:val="24"/>
          <w:szCs w:val="24"/>
          <w:lang w:val="sr-Latn-RS"/>
        </w:rPr>
        <w:t>______________________________________________________________________</w:t>
      </w:r>
    </w:p>
    <w:p w:rsidR="00D33EFC" w:rsidRPr="008E7A65" w:rsidRDefault="00D33EFC" w:rsidP="00D33EFC">
      <w:pPr>
        <w:rPr>
          <w:rFonts w:ascii="Arial" w:hAnsi="Arial" w:cs="Arial"/>
          <w:sz w:val="24"/>
          <w:szCs w:val="24"/>
          <w:lang w:val="sr-Latn-RS"/>
        </w:rPr>
      </w:pPr>
      <w:r w:rsidRPr="008E7A65">
        <w:rPr>
          <w:rFonts w:ascii="Arial" w:hAnsi="Arial" w:cs="Arial"/>
          <w:sz w:val="24"/>
          <w:szCs w:val="24"/>
          <w:lang w:val="sr-Latn-RS"/>
        </w:rPr>
        <w:t>______________________________________________________________________</w:t>
      </w:r>
    </w:p>
    <w:p w:rsidR="00D33EFC" w:rsidRPr="008E7A65" w:rsidRDefault="00D33EFC" w:rsidP="00D33EFC">
      <w:pPr>
        <w:rPr>
          <w:rFonts w:ascii="Arial" w:hAnsi="Arial" w:cs="Arial"/>
          <w:sz w:val="24"/>
          <w:szCs w:val="24"/>
          <w:lang w:val="sr-Latn-RS"/>
        </w:rPr>
      </w:pPr>
      <w:r w:rsidRPr="008E7A65">
        <w:rPr>
          <w:rFonts w:ascii="Arial" w:hAnsi="Arial" w:cs="Arial"/>
          <w:sz w:val="24"/>
          <w:szCs w:val="24"/>
          <w:lang w:val="sr-Latn-RS"/>
        </w:rPr>
        <w:t>______________________________________________________________________</w:t>
      </w:r>
    </w:p>
    <w:p w:rsidR="00D33EFC" w:rsidRPr="008E7A65" w:rsidRDefault="00D33EFC" w:rsidP="00D33EFC">
      <w:pPr>
        <w:rPr>
          <w:rFonts w:ascii="Arial" w:hAnsi="Arial" w:cs="Arial"/>
          <w:sz w:val="24"/>
          <w:szCs w:val="24"/>
          <w:lang w:val="sr-Latn-RS"/>
        </w:rPr>
      </w:pPr>
      <w:r w:rsidRPr="008E7A65">
        <w:rPr>
          <w:rFonts w:ascii="Arial" w:hAnsi="Arial" w:cs="Arial"/>
          <w:sz w:val="24"/>
          <w:szCs w:val="24"/>
          <w:lang w:val="sr-Latn-RS"/>
        </w:rPr>
        <w:t>______________________________________________________________________</w:t>
      </w:r>
    </w:p>
    <w:p w:rsidR="00AF3D79" w:rsidRPr="008E7A65" w:rsidRDefault="00AF3D79" w:rsidP="00AF3D79">
      <w:pPr>
        <w:rPr>
          <w:rFonts w:ascii="Arial" w:hAnsi="Arial" w:cs="Arial"/>
          <w:sz w:val="24"/>
          <w:szCs w:val="24"/>
          <w:lang w:val="sr-Latn-RS"/>
        </w:rPr>
      </w:pPr>
      <w:r w:rsidRPr="008E7A65">
        <w:rPr>
          <w:rFonts w:ascii="Arial" w:hAnsi="Arial" w:cs="Arial"/>
          <w:sz w:val="24"/>
          <w:szCs w:val="24"/>
          <w:lang w:val="sr-Latn-RS"/>
        </w:rPr>
        <w:t>______________________________________________________________________</w:t>
      </w:r>
    </w:p>
    <w:p w:rsidR="00AF3D79" w:rsidRPr="008E7A65" w:rsidRDefault="00AF3D79" w:rsidP="00AF3D79">
      <w:pPr>
        <w:rPr>
          <w:rFonts w:ascii="Arial" w:hAnsi="Arial" w:cs="Arial"/>
          <w:sz w:val="24"/>
          <w:szCs w:val="24"/>
          <w:lang w:val="sr-Latn-RS"/>
        </w:rPr>
      </w:pPr>
      <w:r w:rsidRPr="008E7A65">
        <w:rPr>
          <w:rFonts w:ascii="Arial" w:hAnsi="Arial" w:cs="Arial"/>
          <w:sz w:val="24"/>
          <w:szCs w:val="24"/>
          <w:lang w:val="sr-Latn-RS"/>
        </w:rPr>
        <w:t>______________________________________________________________________</w:t>
      </w:r>
    </w:p>
    <w:p w:rsidR="00AF3D79" w:rsidRPr="008E7A65" w:rsidRDefault="00AF3D79" w:rsidP="00AF3D79">
      <w:pPr>
        <w:rPr>
          <w:rFonts w:ascii="Arial" w:hAnsi="Arial" w:cs="Arial"/>
          <w:sz w:val="24"/>
          <w:szCs w:val="24"/>
          <w:lang w:val="sr-Latn-RS"/>
        </w:rPr>
      </w:pPr>
      <w:r w:rsidRPr="008E7A65">
        <w:rPr>
          <w:rFonts w:ascii="Arial" w:hAnsi="Arial" w:cs="Arial"/>
          <w:sz w:val="24"/>
          <w:szCs w:val="24"/>
          <w:lang w:val="sr-Latn-RS"/>
        </w:rPr>
        <w:t>______________________________________________________________________</w:t>
      </w:r>
    </w:p>
    <w:p w:rsidR="00AF3D79" w:rsidRPr="008E7A65" w:rsidRDefault="00AF3D79" w:rsidP="00AF3D79">
      <w:pPr>
        <w:rPr>
          <w:rFonts w:ascii="Arial" w:hAnsi="Arial" w:cs="Arial"/>
          <w:sz w:val="24"/>
          <w:szCs w:val="24"/>
          <w:lang w:val="sr-Latn-RS"/>
        </w:rPr>
      </w:pPr>
      <w:r w:rsidRPr="008E7A65">
        <w:rPr>
          <w:rFonts w:ascii="Arial" w:hAnsi="Arial" w:cs="Arial"/>
          <w:sz w:val="24"/>
          <w:szCs w:val="24"/>
          <w:lang w:val="sr-Latn-RS"/>
        </w:rPr>
        <w:t>______________________________________________________________________</w:t>
      </w:r>
    </w:p>
    <w:p w:rsidR="00AF3D79" w:rsidRPr="008E7A65" w:rsidRDefault="00AF3D79" w:rsidP="00AF3D79">
      <w:pPr>
        <w:rPr>
          <w:rFonts w:ascii="Arial" w:hAnsi="Arial" w:cs="Arial"/>
          <w:sz w:val="24"/>
          <w:szCs w:val="24"/>
          <w:lang w:val="sr-Latn-RS"/>
        </w:rPr>
      </w:pPr>
      <w:r w:rsidRPr="008E7A65">
        <w:rPr>
          <w:rFonts w:ascii="Arial" w:hAnsi="Arial" w:cs="Arial"/>
          <w:sz w:val="24"/>
          <w:szCs w:val="24"/>
          <w:lang w:val="sr-Latn-RS"/>
        </w:rPr>
        <w:t>______________________________________________________________________</w:t>
      </w:r>
    </w:p>
    <w:p w:rsidR="00AF3D79" w:rsidRPr="00AF3D79" w:rsidRDefault="00AF3D79" w:rsidP="00AF3D79">
      <w:pPr>
        <w:rPr>
          <w:rFonts w:ascii="Arial" w:hAnsi="Arial" w:cs="Arial"/>
          <w:sz w:val="24"/>
          <w:szCs w:val="24"/>
          <w:lang w:val="sr-Latn-RS"/>
        </w:rPr>
      </w:pPr>
      <w:r w:rsidRPr="00AF3D79">
        <w:rPr>
          <w:rFonts w:ascii="Arial" w:hAnsi="Arial" w:cs="Arial"/>
          <w:sz w:val="24"/>
          <w:szCs w:val="24"/>
          <w:lang w:val="sr-Latn-RS"/>
        </w:rPr>
        <w:t>______________________________________________________________________</w:t>
      </w:r>
    </w:p>
    <w:p w:rsidR="00AF3D79" w:rsidRPr="00AF3D79" w:rsidRDefault="00AF3D79" w:rsidP="00AF3D79">
      <w:pPr>
        <w:rPr>
          <w:rFonts w:ascii="Arial" w:hAnsi="Arial" w:cs="Arial"/>
          <w:sz w:val="24"/>
          <w:szCs w:val="24"/>
          <w:lang w:val="sr-Latn-RS"/>
        </w:rPr>
      </w:pPr>
      <w:r w:rsidRPr="00AF3D79">
        <w:rPr>
          <w:rFonts w:ascii="Arial" w:hAnsi="Arial" w:cs="Arial"/>
          <w:sz w:val="24"/>
          <w:szCs w:val="24"/>
          <w:lang w:val="sr-Latn-RS"/>
        </w:rPr>
        <w:t>______________________________________________________________________</w:t>
      </w:r>
    </w:p>
    <w:p w:rsidR="00AF3D79" w:rsidRPr="00AF3D79" w:rsidRDefault="00AF3D79" w:rsidP="00AF3D79">
      <w:pPr>
        <w:rPr>
          <w:rFonts w:ascii="Arial" w:hAnsi="Arial" w:cs="Arial"/>
          <w:sz w:val="24"/>
          <w:szCs w:val="24"/>
          <w:lang w:val="sr-Latn-RS"/>
        </w:rPr>
      </w:pPr>
      <w:r w:rsidRPr="00AF3D79">
        <w:rPr>
          <w:rFonts w:ascii="Arial" w:hAnsi="Arial" w:cs="Arial"/>
          <w:sz w:val="24"/>
          <w:szCs w:val="24"/>
          <w:lang w:val="sr-Latn-RS"/>
        </w:rPr>
        <w:t>______________________________________________________________________</w:t>
      </w:r>
    </w:p>
    <w:p w:rsidR="00AF3D79" w:rsidRPr="00AF3D79" w:rsidRDefault="00AF3D79" w:rsidP="00AF3D79">
      <w:pPr>
        <w:rPr>
          <w:rFonts w:ascii="Arial" w:hAnsi="Arial" w:cs="Arial"/>
          <w:sz w:val="24"/>
          <w:szCs w:val="24"/>
          <w:lang w:val="sr-Latn-RS"/>
        </w:rPr>
      </w:pPr>
      <w:r w:rsidRPr="00AF3D79">
        <w:rPr>
          <w:rFonts w:ascii="Arial" w:hAnsi="Arial" w:cs="Arial"/>
          <w:sz w:val="24"/>
          <w:szCs w:val="24"/>
          <w:lang w:val="sr-Latn-RS"/>
        </w:rPr>
        <w:t>______________________________________________________________________</w:t>
      </w:r>
    </w:p>
    <w:p w:rsidR="00AF3D79" w:rsidRPr="00AF3D79" w:rsidRDefault="00AF3D79" w:rsidP="00AF3D79">
      <w:pPr>
        <w:rPr>
          <w:rFonts w:ascii="Arial" w:hAnsi="Arial" w:cs="Arial"/>
          <w:sz w:val="24"/>
          <w:szCs w:val="24"/>
          <w:lang w:val="sr-Latn-RS"/>
        </w:rPr>
      </w:pPr>
      <w:r w:rsidRPr="00AF3D79">
        <w:rPr>
          <w:rFonts w:ascii="Arial" w:hAnsi="Arial" w:cs="Arial"/>
          <w:sz w:val="24"/>
          <w:szCs w:val="24"/>
          <w:lang w:val="sr-Latn-RS"/>
        </w:rPr>
        <w:t>______________________________________________________________________</w:t>
      </w:r>
    </w:p>
    <w:p w:rsidR="00AF3D79" w:rsidRPr="008E7A65" w:rsidRDefault="00AF3D79" w:rsidP="00AF3D79">
      <w:pPr>
        <w:rPr>
          <w:rFonts w:ascii="Arial" w:hAnsi="Arial" w:cs="Arial"/>
          <w:sz w:val="24"/>
          <w:szCs w:val="24"/>
          <w:lang w:val="sr-Latn-RS"/>
        </w:rPr>
      </w:pPr>
      <w:r w:rsidRPr="008E7A65">
        <w:rPr>
          <w:rFonts w:ascii="Arial" w:hAnsi="Arial" w:cs="Arial"/>
          <w:sz w:val="24"/>
          <w:szCs w:val="24"/>
          <w:lang w:val="sr-Latn-RS"/>
        </w:rPr>
        <w:t>______________________________________________________________________</w:t>
      </w:r>
    </w:p>
    <w:p w:rsidR="00AF3D79" w:rsidRPr="008E7A65" w:rsidRDefault="00AF3D79" w:rsidP="00AF3D79">
      <w:pPr>
        <w:rPr>
          <w:rFonts w:ascii="Arial" w:hAnsi="Arial" w:cs="Arial"/>
          <w:sz w:val="24"/>
          <w:szCs w:val="24"/>
          <w:lang w:val="sr-Latn-RS"/>
        </w:rPr>
      </w:pPr>
      <w:r w:rsidRPr="008E7A65">
        <w:rPr>
          <w:rFonts w:ascii="Arial" w:hAnsi="Arial" w:cs="Arial"/>
          <w:sz w:val="24"/>
          <w:szCs w:val="24"/>
          <w:lang w:val="sr-Latn-RS"/>
        </w:rPr>
        <w:t>______________________________________________________________________</w:t>
      </w:r>
    </w:p>
    <w:p w:rsidR="00AF3D79" w:rsidRPr="008E7A65" w:rsidRDefault="00AF3D79" w:rsidP="00AF3D79">
      <w:pPr>
        <w:rPr>
          <w:rFonts w:ascii="Arial" w:hAnsi="Arial" w:cs="Arial"/>
          <w:sz w:val="24"/>
          <w:szCs w:val="24"/>
          <w:lang w:val="sr-Latn-RS"/>
        </w:rPr>
      </w:pPr>
      <w:r w:rsidRPr="008E7A65">
        <w:rPr>
          <w:rFonts w:ascii="Arial" w:hAnsi="Arial" w:cs="Arial"/>
          <w:sz w:val="24"/>
          <w:szCs w:val="24"/>
          <w:lang w:val="sr-Latn-RS"/>
        </w:rPr>
        <w:t>______________________________________________________________________</w:t>
      </w:r>
    </w:p>
    <w:p w:rsidR="00AF3D79" w:rsidRPr="008E7A65" w:rsidRDefault="00AF3D79" w:rsidP="00AF3D79">
      <w:pPr>
        <w:rPr>
          <w:rFonts w:ascii="Arial" w:hAnsi="Arial" w:cs="Arial"/>
          <w:sz w:val="24"/>
          <w:szCs w:val="24"/>
          <w:lang w:val="sr-Latn-RS"/>
        </w:rPr>
      </w:pPr>
      <w:r w:rsidRPr="008E7A65">
        <w:rPr>
          <w:rFonts w:ascii="Arial" w:hAnsi="Arial" w:cs="Arial"/>
          <w:sz w:val="24"/>
          <w:szCs w:val="24"/>
          <w:lang w:val="sr-Latn-RS"/>
        </w:rPr>
        <w:t>______________________________________________________________________</w:t>
      </w:r>
    </w:p>
    <w:p w:rsidR="00AF3D79" w:rsidRPr="008E7A65" w:rsidRDefault="00AF3D79" w:rsidP="00AF3D79">
      <w:pPr>
        <w:rPr>
          <w:rFonts w:ascii="Arial" w:hAnsi="Arial" w:cs="Arial"/>
          <w:sz w:val="24"/>
          <w:szCs w:val="24"/>
          <w:lang w:val="sr-Latn-RS"/>
        </w:rPr>
      </w:pPr>
      <w:r w:rsidRPr="008E7A65">
        <w:rPr>
          <w:rFonts w:ascii="Arial" w:hAnsi="Arial" w:cs="Arial"/>
          <w:sz w:val="24"/>
          <w:szCs w:val="24"/>
          <w:lang w:val="sr-Latn-RS"/>
        </w:rPr>
        <w:lastRenderedPageBreak/>
        <w:t>______________________________________________________________________</w:t>
      </w:r>
    </w:p>
    <w:p w:rsidR="00C92137" w:rsidRPr="008E7A65" w:rsidRDefault="00C92137" w:rsidP="00D33EFC">
      <w:pPr>
        <w:rPr>
          <w:rFonts w:ascii="Arial" w:hAnsi="Arial" w:cs="Arial"/>
          <w:sz w:val="24"/>
          <w:szCs w:val="24"/>
          <w:lang w:val="sr-Latn-RS"/>
        </w:rPr>
      </w:pPr>
    </w:p>
    <w:p w:rsidR="00D33EFC" w:rsidRPr="008E7A65" w:rsidRDefault="004063A5" w:rsidP="00D33EFC">
      <w:pPr>
        <w:pStyle w:val="Heading5"/>
        <w:ind w:left="6096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>Потпис</w:t>
      </w:r>
    </w:p>
    <w:p w:rsidR="00D33EFC" w:rsidRPr="008E7A65" w:rsidRDefault="004063A5" w:rsidP="00D33EFC">
      <w:pPr>
        <w:pStyle w:val="Heading9"/>
        <w:rPr>
          <w:rFonts w:ascii="Arial" w:hAnsi="Arial" w:cs="Arial"/>
          <w:sz w:val="24"/>
          <w:szCs w:val="24"/>
          <w:lang w:val="sr-Latn-RS"/>
        </w:rPr>
      </w:pPr>
      <w:r>
        <w:rPr>
          <w:rFonts w:ascii="Arial" w:hAnsi="Arial" w:cs="Arial"/>
          <w:sz w:val="24"/>
          <w:szCs w:val="24"/>
          <w:lang w:val="sr-Latn-RS"/>
        </w:rPr>
        <w:t>ДАТУМ</w:t>
      </w:r>
      <w:r w:rsidR="00D33EFC" w:rsidRPr="008E7A65">
        <w:rPr>
          <w:rFonts w:ascii="Arial" w:hAnsi="Arial" w:cs="Arial"/>
          <w:sz w:val="24"/>
          <w:szCs w:val="24"/>
          <w:lang w:val="sr-Latn-RS"/>
        </w:rPr>
        <w:t xml:space="preserve"> </w:t>
      </w:r>
      <w:r w:rsidR="00274615" w:rsidRPr="008E7A65">
        <w:rPr>
          <w:rFonts w:ascii="Arial" w:hAnsi="Arial" w:cs="Arial"/>
          <w:sz w:val="24"/>
          <w:szCs w:val="24"/>
          <w:lang w:val="sr-Latn-RS"/>
        </w:rPr>
        <w:t>______________</w:t>
      </w:r>
      <w:r w:rsidR="00274615" w:rsidRPr="008E7A65">
        <w:rPr>
          <w:rFonts w:ascii="Arial" w:hAnsi="Arial" w:cs="Arial"/>
          <w:sz w:val="24"/>
          <w:szCs w:val="24"/>
          <w:lang w:val="sr-Latn-RS"/>
        </w:rPr>
        <w:tab/>
      </w:r>
      <w:r w:rsidR="00274615" w:rsidRPr="008E7A65">
        <w:rPr>
          <w:rFonts w:ascii="Arial" w:hAnsi="Arial" w:cs="Arial"/>
          <w:sz w:val="24"/>
          <w:szCs w:val="24"/>
          <w:lang w:val="sr-Latn-RS"/>
        </w:rPr>
        <w:tab/>
      </w:r>
      <w:r w:rsidR="00274615" w:rsidRPr="008E7A65">
        <w:rPr>
          <w:rFonts w:ascii="Arial" w:hAnsi="Arial" w:cs="Arial"/>
          <w:sz w:val="24"/>
          <w:szCs w:val="24"/>
          <w:lang w:val="sr-Latn-RS"/>
        </w:rPr>
        <w:tab/>
        <w:t xml:space="preserve">         </w:t>
      </w:r>
      <w:r w:rsidR="00D33EFC" w:rsidRPr="008E7A65">
        <w:rPr>
          <w:rFonts w:ascii="Arial" w:hAnsi="Arial" w:cs="Arial"/>
          <w:sz w:val="24"/>
          <w:szCs w:val="24"/>
          <w:lang w:val="sr-Latn-RS"/>
        </w:rPr>
        <w:t>___________________________</w:t>
      </w:r>
    </w:p>
    <w:p w:rsidR="00D33EFC" w:rsidRPr="008E7A65" w:rsidRDefault="00D33EFC" w:rsidP="00D33EFC">
      <w:pPr>
        <w:rPr>
          <w:rFonts w:ascii="Arial" w:hAnsi="Arial" w:cs="Arial"/>
          <w:sz w:val="24"/>
          <w:szCs w:val="24"/>
          <w:lang w:val="sr-Latn-RS"/>
        </w:rPr>
      </w:pPr>
    </w:p>
    <w:p w:rsidR="00D33EFC" w:rsidRPr="008E7A65" w:rsidRDefault="00C92137" w:rsidP="00D33EFC">
      <w:pPr>
        <w:rPr>
          <w:lang w:val="sr-Latn-RS"/>
        </w:rPr>
      </w:pPr>
      <w:r w:rsidRPr="008E7A65">
        <w:rPr>
          <w:rFonts w:ascii="Arial" w:hAnsi="Arial" w:cs="Arial"/>
          <w:sz w:val="24"/>
          <w:szCs w:val="24"/>
          <w:lang w:val="sr-Latn-RS"/>
        </w:rPr>
        <w:tab/>
      </w:r>
      <w:r w:rsidRPr="008E7A65">
        <w:rPr>
          <w:rFonts w:ascii="Arial" w:hAnsi="Arial" w:cs="Arial"/>
          <w:sz w:val="24"/>
          <w:szCs w:val="24"/>
          <w:lang w:val="sr-Latn-RS"/>
        </w:rPr>
        <w:tab/>
      </w:r>
      <w:r w:rsidRPr="008E7A65">
        <w:rPr>
          <w:rFonts w:ascii="Arial" w:hAnsi="Arial" w:cs="Arial"/>
          <w:sz w:val="24"/>
          <w:szCs w:val="24"/>
          <w:lang w:val="sr-Latn-RS"/>
        </w:rPr>
        <w:tab/>
      </w:r>
      <w:r w:rsidRPr="008E7A65">
        <w:rPr>
          <w:rFonts w:ascii="Arial" w:hAnsi="Arial" w:cs="Arial"/>
          <w:sz w:val="24"/>
          <w:szCs w:val="24"/>
          <w:lang w:val="sr-Latn-RS"/>
        </w:rPr>
        <w:tab/>
      </w:r>
      <w:r w:rsidRPr="008E7A65">
        <w:rPr>
          <w:rFonts w:ascii="Arial" w:hAnsi="Arial" w:cs="Arial"/>
          <w:sz w:val="24"/>
          <w:szCs w:val="24"/>
          <w:lang w:val="sr-Latn-RS"/>
        </w:rPr>
        <w:tab/>
      </w:r>
      <w:r w:rsidRPr="008E7A65">
        <w:rPr>
          <w:rFonts w:ascii="Arial" w:hAnsi="Arial" w:cs="Arial"/>
          <w:sz w:val="24"/>
          <w:szCs w:val="24"/>
          <w:lang w:val="sr-Latn-RS"/>
        </w:rPr>
        <w:tab/>
      </w:r>
      <w:r w:rsidRPr="008E7A65">
        <w:rPr>
          <w:rFonts w:ascii="Arial" w:hAnsi="Arial" w:cs="Arial"/>
          <w:sz w:val="24"/>
          <w:szCs w:val="24"/>
          <w:lang w:val="sr-Latn-RS"/>
        </w:rPr>
        <w:tab/>
      </w:r>
      <w:r w:rsidR="00D33EFC" w:rsidRPr="008E7A65">
        <w:rPr>
          <w:rFonts w:ascii="Arial" w:hAnsi="Arial" w:cs="Arial"/>
          <w:sz w:val="24"/>
          <w:szCs w:val="24"/>
          <w:lang w:val="sr-Latn-RS"/>
        </w:rPr>
        <w:t>(</w:t>
      </w:r>
      <w:r w:rsidR="004063A5">
        <w:rPr>
          <w:rFonts w:ascii="Arial" w:hAnsi="Arial" w:cs="Arial"/>
          <w:sz w:val="24"/>
          <w:szCs w:val="24"/>
          <w:lang w:val="sr-Latn-RS"/>
        </w:rPr>
        <w:t>Име</w:t>
      </w:r>
      <w:r w:rsidR="00D33EFC" w:rsidRPr="008E7A65">
        <w:rPr>
          <w:rFonts w:ascii="Arial" w:hAnsi="Arial" w:cs="Arial"/>
          <w:sz w:val="24"/>
          <w:szCs w:val="24"/>
          <w:lang w:val="sr-Latn-RS"/>
        </w:rPr>
        <w:t xml:space="preserve"> </w:t>
      </w:r>
      <w:r w:rsidR="004063A5">
        <w:rPr>
          <w:rFonts w:ascii="Arial" w:hAnsi="Arial" w:cs="Arial"/>
          <w:sz w:val="24"/>
          <w:szCs w:val="24"/>
          <w:lang w:val="sr-Latn-RS"/>
        </w:rPr>
        <w:t>и</w:t>
      </w:r>
      <w:r w:rsidR="00D33EFC" w:rsidRPr="008E7A65">
        <w:rPr>
          <w:rFonts w:ascii="Arial" w:hAnsi="Arial" w:cs="Arial"/>
          <w:sz w:val="24"/>
          <w:szCs w:val="24"/>
          <w:lang w:val="sr-Latn-RS"/>
        </w:rPr>
        <w:t xml:space="preserve"> </w:t>
      </w:r>
      <w:r w:rsidR="004063A5">
        <w:rPr>
          <w:rFonts w:ascii="Arial" w:hAnsi="Arial" w:cs="Arial"/>
          <w:sz w:val="24"/>
          <w:szCs w:val="24"/>
          <w:lang w:val="sr-Latn-RS"/>
        </w:rPr>
        <w:t>презиме</w:t>
      </w:r>
      <w:r w:rsidR="00D33EFC" w:rsidRPr="008E7A65">
        <w:rPr>
          <w:rFonts w:ascii="Arial" w:hAnsi="Arial" w:cs="Arial"/>
          <w:sz w:val="24"/>
          <w:szCs w:val="24"/>
          <w:lang w:val="sr-Latn-RS"/>
        </w:rPr>
        <w:t>-</w:t>
      </w:r>
      <w:r w:rsidR="004063A5">
        <w:rPr>
          <w:rFonts w:ascii="Arial" w:hAnsi="Arial" w:cs="Arial"/>
          <w:sz w:val="24"/>
          <w:szCs w:val="24"/>
          <w:lang w:val="sr-Latn-RS"/>
        </w:rPr>
        <w:t>Штампано</w:t>
      </w:r>
      <w:r w:rsidR="00D33EFC" w:rsidRPr="008E7A65">
        <w:rPr>
          <w:rFonts w:ascii="Arial" w:hAnsi="Arial" w:cs="Arial"/>
          <w:sz w:val="24"/>
          <w:szCs w:val="24"/>
          <w:lang w:val="sr-Latn-RS"/>
        </w:rPr>
        <w:t>/</w:t>
      </w:r>
      <w:r w:rsidR="004063A5">
        <w:rPr>
          <w:rFonts w:ascii="Arial" w:hAnsi="Arial" w:cs="Arial"/>
          <w:sz w:val="24"/>
          <w:szCs w:val="24"/>
          <w:lang w:val="sr-Latn-RS"/>
        </w:rPr>
        <w:t>Факсимил</w:t>
      </w:r>
      <w:r w:rsidR="00D33EFC" w:rsidRPr="008E7A65">
        <w:rPr>
          <w:rFonts w:ascii="Arial" w:hAnsi="Arial" w:cs="Arial"/>
          <w:sz w:val="24"/>
          <w:szCs w:val="24"/>
          <w:lang w:val="sr-Latn-RS"/>
        </w:rPr>
        <w:t>)</w:t>
      </w:r>
      <w:r w:rsidR="00D33EFC" w:rsidRPr="008E7A65">
        <w:rPr>
          <w:lang w:val="sr-Latn-RS"/>
        </w:rPr>
        <w:t xml:space="preserve"> </w:t>
      </w:r>
    </w:p>
    <w:p w:rsidR="00DA1175" w:rsidRPr="008E7A65" w:rsidRDefault="00DA1175">
      <w:pPr>
        <w:rPr>
          <w:lang w:val="sr-Latn-RS"/>
        </w:rPr>
      </w:pPr>
    </w:p>
    <w:sectPr w:rsidR="00DA1175" w:rsidRPr="008E7A65" w:rsidSect="002818A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70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416" w:rsidRDefault="008D6416" w:rsidP="00D33EFC">
      <w:r>
        <w:separator/>
      </w:r>
    </w:p>
  </w:endnote>
  <w:endnote w:type="continuationSeparator" w:id="0">
    <w:p w:rsidR="008D6416" w:rsidRDefault="008D6416" w:rsidP="00D33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QUXWL+GillSans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QAALUP+Gill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A54" w:rsidRDefault="00892A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A54" w:rsidRDefault="00892A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A54" w:rsidRDefault="00892A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416" w:rsidRDefault="008D6416" w:rsidP="00D33EFC">
      <w:r>
        <w:separator/>
      </w:r>
    </w:p>
  </w:footnote>
  <w:footnote w:type="continuationSeparator" w:id="0">
    <w:p w:rsidR="008D6416" w:rsidRDefault="008D6416" w:rsidP="00D33E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A54" w:rsidRDefault="00892A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145C" w:rsidRPr="00170209" w:rsidRDefault="00892A54" w:rsidP="00D33EFC">
    <w:pPr>
      <w:pStyle w:val="Header"/>
      <w:jc w:val="center"/>
      <w:rPr>
        <w:sz w:val="24"/>
        <w:szCs w:val="24"/>
        <w:lang w:val="da-DK"/>
      </w:rPr>
    </w:pPr>
    <w:bookmarkStart w:id="7" w:name="_Toc423600588"/>
    <w:r>
      <w:rPr>
        <w:sz w:val="24"/>
        <w:szCs w:val="24"/>
        <w:lang w:val="sr-Cyrl-RS"/>
      </w:rPr>
      <w:t>КОНТРОЛНА ЛИСТА А</w:t>
    </w:r>
    <w:r w:rsidR="007D145C" w:rsidRPr="001C0597">
      <w:rPr>
        <w:sz w:val="24"/>
        <w:szCs w:val="24"/>
        <w:lang w:val="en-US"/>
      </w:rPr>
      <w:t xml:space="preserve">– </w:t>
    </w:r>
    <w:r>
      <w:rPr>
        <w:sz w:val="24"/>
        <w:szCs w:val="24"/>
        <w:lang w:val="sr-Cyrl-RS"/>
      </w:rPr>
      <w:t>ИЗВЕШТАЈ О УСАГЛАШЕНОСТИ СА ПРОПИСИМА У ОКВИРУ ПРЦЕСА УНАПРЕЂЕЊА ОПШТИ СТРУКТУРАЛНИ ЗАХТЕВИ</w:t>
    </w:r>
    <w:r w:rsidR="007D145C" w:rsidRPr="00170209">
      <w:rPr>
        <w:sz w:val="24"/>
        <w:szCs w:val="24"/>
        <w:lang w:val="da-DK"/>
      </w:rPr>
      <w:t xml:space="preserve">– </w:t>
    </w:r>
    <w:r>
      <w:rPr>
        <w:sz w:val="24"/>
        <w:szCs w:val="24"/>
        <w:lang w:val="sr-Cyrl-RS"/>
      </w:rPr>
      <w:t xml:space="preserve">Уредба </w:t>
    </w:r>
    <w:r w:rsidR="007D145C" w:rsidRPr="00170209">
      <w:rPr>
        <w:sz w:val="24"/>
        <w:szCs w:val="24"/>
        <w:lang w:val="da-DK"/>
      </w:rPr>
      <w:t>852/2004</w:t>
    </w:r>
    <w:bookmarkEnd w:id="7"/>
    <w:r w:rsidR="007D145C" w:rsidRPr="00170209">
      <w:rPr>
        <w:sz w:val="24"/>
        <w:szCs w:val="24"/>
        <w:lang w:val="da-DK"/>
      </w:rPr>
      <w:t xml:space="preserve">, </w:t>
    </w:r>
    <w:r>
      <w:rPr>
        <w:sz w:val="24"/>
        <w:szCs w:val="24"/>
        <w:lang w:val="sr-Cyrl-RS"/>
      </w:rPr>
      <w:t xml:space="preserve">Прилог </w:t>
    </w:r>
    <w:r w:rsidR="007D145C" w:rsidRPr="00170209">
      <w:rPr>
        <w:sz w:val="24"/>
        <w:szCs w:val="24"/>
        <w:lang w:val="da-DK"/>
      </w:rPr>
      <w:t>II</w:t>
    </w:r>
  </w:p>
  <w:p w:rsidR="007D145C" w:rsidRDefault="007D145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A54" w:rsidRDefault="00892A5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31007"/>
    <w:multiLevelType w:val="hybridMultilevel"/>
    <w:tmpl w:val="3274FDC2"/>
    <w:lvl w:ilvl="0" w:tplc="0409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1">
    <w:nsid w:val="064A0781"/>
    <w:multiLevelType w:val="multilevel"/>
    <w:tmpl w:val="55CA8944"/>
    <w:lvl w:ilvl="0">
      <w:start w:val="1"/>
      <w:numFmt w:val="bullet"/>
      <w:pStyle w:val="Bullets"/>
      <w:lvlText w:val=""/>
      <w:lvlJc w:val="left"/>
      <w:pPr>
        <w:tabs>
          <w:tab w:val="num" w:pos="1145"/>
        </w:tabs>
        <w:ind w:left="1145" w:hanging="425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-3504"/>
        </w:tabs>
        <w:ind w:left="-3504" w:hanging="360"/>
      </w:pPr>
      <w:rPr>
        <w:rFonts w:ascii="Courier New" w:hAnsi="Courier New" w:cs="Garamond" w:hint="default"/>
      </w:rPr>
    </w:lvl>
    <w:lvl w:ilvl="2" w:tentative="1">
      <w:start w:val="1"/>
      <w:numFmt w:val="bullet"/>
      <w:lvlText w:val=""/>
      <w:lvlJc w:val="left"/>
      <w:pPr>
        <w:tabs>
          <w:tab w:val="num" w:pos="-2784"/>
        </w:tabs>
        <w:ind w:left="-278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-2064"/>
        </w:tabs>
        <w:ind w:left="-20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-1344"/>
        </w:tabs>
        <w:ind w:left="-1344" w:hanging="360"/>
      </w:pPr>
      <w:rPr>
        <w:rFonts w:ascii="Courier New" w:hAnsi="Courier New" w:cs="Garamond" w:hint="default"/>
      </w:rPr>
    </w:lvl>
    <w:lvl w:ilvl="5" w:tentative="1">
      <w:start w:val="1"/>
      <w:numFmt w:val="bullet"/>
      <w:lvlText w:val=""/>
      <w:lvlJc w:val="left"/>
      <w:pPr>
        <w:tabs>
          <w:tab w:val="num" w:pos="-624"/>
        </w:tabs>
        <w:ind w:left="-62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96"/>
        </w:tabs>
        <w:ind w:left="9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816"/>
        </w:tabs>
        <w:ind w:left="816" w:hanging="360"/>
      </w:pPr>
      <w:rPr>
        <w:rFonts w:ascii="Courier New" w:hAnsi="Courier New" w:cs="Garamond" w:hint="default"/>
      </w:rPr>
    </w:lvl>
    <w:lvl w:ilvl="8" w:tentative="1">
      <w:start w:val="1"/>
      <w:numFmt w:val="bullet"/>
      <w:lvlText w:val=""/>
      <w:lvlJc w:val="left"/>
      <w:pPr>
        <w:tabs>
          <w:tab w:val="num" w:pos="1536"/>
        </w:tabs>
        <w:ind w:left="1536" w:hanging="360"/>
      </w:pPr>
      <w:rPr>
        <w:rFonts w:ascii="Wingdings" w:hAnsi="Wingdings" w:hint="default"/>
      </w:rPr>
    </w:lvl>
  </w:abstractNum>
  <w:abstractNum w:abstractNumId="2">
    <w:nsid w:val="255E4586"/>
    <w:multiLevelType w:val="hybridMultilevel"/>
    <w:tmpl w:val="7AEE67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65617B"/>
    <w:multiLevelType w:val="hybridMultilevel"/>
    <w:tmpl w:val="D49AC7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07"/>
        </w:tabs>
        <w:ind w:left="14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27"/>
        </w:tabs>
        <w:ind w:left="21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</w:abstractNum>
  <w:abstractNum w:abstractNumId="4">
    <w:nsid w:val="55F1478F"/>
    <w:multiLevelType w:val="multilevel"/>
    <w:tmpl w:val="3A123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7A51A3E"/>
    <w:multiLevelType w:val="hybridMultilevel"/>
    <w:tmpl w:val="CB4E1528"/>
    <w:lvl w:ilvl="0" w:tplc="9746D61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6">
    <w:nsid w:val="7D075A29"/>
    <w:multiLevelType w:val="hybridMultilevel"/>
    <w:tmpl w:val="288CCD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DDE1144"/>
    <w:multiLevelType w:val="hybridMultilevel"/>
    <w:tmpl w:val="40543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EFC"/>
    <w:rsid w:val="000113D4"/>
    <w:rsid w:val="000118A3"/>
    <w:rsid w:val="00015D2A"/>
    <w:rsid w:val="00017F14"/>
    <w:rsid w:val="0002083C"/>
    <w:rsid w:val="0003194E"/>
    <w:rsid w:val="000528F5"/>
    <w:rsid w:val="0007090F"/>
    <w:rsid w:val="000750DF"/>
    <w:rsid w:val="000756D5"/>
    <w:rsid w:val="00090758"/>
    <w:rsid w:val="000B3295"/>
    <w:rsid w:val="000F6345"/>
    <w:rsid w:val="00106B7A"/>
    <w:rsid w:val="0011531D"/>
    <w:rsid w:val="00126621"/>
    <w:rsid w:val="00146423"/>
    <w:rsid w:val="00146842"/>
    <w:rsid w:val="00153471"/>
    <w:rsid w:val="001535C1"/>
    <w:rsid w:val="00162E22"/>
    <w:rsid w:val="00170209"/>
    <w:rsid w:val="001745CA"/>
    <w:rsid w:val="00187E0A"/>
    <w:rsid w:val="0019591C"/>
    <w:rsid w:val="001B470F"/>
    <w:rsid w:val="001C0597"/>
    <w:rsid w:val="001C0659"/>
    <w:rsid w:val="001C1409"/>
    <w:rsid w:val="001C415D"/>
    <w:rsid w:val="001C7669"/>
    <w:rsid w:val="001D044E"/>
    <w:rsid w:val="001D4501"/>
    <w:rsid w:val="001E3A39"/>
    <w:rsid w:val="001E797E"/>
    <w:rsid w:val="001F3D49"/>
    <w:rsid w:val="001F71B1"/>
    <w:rsid w:val="00200FCC"/>
    <w:rsid w:val="002141B1"/>
    <w:rsid w:val="00230C95"/>
    <w:rsid w:val="0023115C"/>
    <w:rsid w:val="00235820"/>
    <w:rsid w:val="002617FA"/>
    <w:rsid w:val="002644E3"/>
    <w:rsid w:val="00274615"/>
    <w:rsid w:val="00277553"/>
    <w:rsid w:val="002818AA"/>
    <w:rsid w:val="0029040E"/>
    <w:rsid w:val="002A294B"/>
    <w:rsid w:val="002A7AF7"/>
    <w:rsid w:val="002B2C4C"/>
    <w:rsid w:val="002C32C9"/>
    <w:rsid w:val="002D55AE"/>
    <w:rsid w:val="002E077F"/>
    <w:rsid w:val="002E1122"/>
    <w:rsid w:val="00310F00"/>
    <w:rsid w:val="00315EF1"/>
    <w:rsid w:val="003207DB"/>
    <w:rsid w:val="0033576A"/>
    <w:rsid w:val="00336D3F"/>
    <w:rsid w:val="003520F0"/>
    <w:rsid w:val="0035233A"/>
    <w:rsid w:val="00354474"/>
    <w:rsid w:val="00376FD6"/>
    <w:rsid w:val="00385986"/>
    <w:rsid w:val="003A5B48"/>
    <w:rsid w:val="003B021C"/>
    <w:rsid w:val="003C1DAC"/>
    <w:rsid w:val="003C44A3"/>
    <w:rsid w:val="003C7C60"/>
    <w:rsid w:val="003D5D40"/>
    <w:rsid w:val="003D7192"/>
    <w:rsid w:val="003D72A6"/>
    <w:rsid w:val="004063A5"/>
    <w:rsid w:val="004077FA"/>
    <w:rsid w:val="00417D34"/>
    <w:rsid w:val="0044213C"/>
    <w:rsid w:val="00452442"/>
    <w:rsid w:val="00481BB5"/>
    <w:rsid w:val="004A3CC8"/>
    <w:rsid w:val="004A50D7"/>
    <w:rsid w:val="004B09D1"/>
    <w:rsid w:val="004C2E6F"/>
    <w:rsid w:val="004C421E"/>
    <w:rsid w:val="004C4F6E"/>
    <w:rsid w:val="004D372E"/>
    <w:rsid w:val="004D5A57"/>
    <w:rsid w:val="004E2123"/>
    <w:rsid w:val="005010E3"/>
    <w:rsid w:val="00505D7E"/>
    <w:rsid w:val="005151D8"/>
    <w:rsid w:val="00515D35"/>
    <w:rsid w:val="00531CE0"/>
    <w:rsid w:val="005427EA"/>
    <w:rsid w:val="0054707B"/>
    <w:rsid w:val="00566C3E"/>
    <w:rsid w:val="0058338F"/>
    <w:rsid w:val="00586723"/>
    <w:rsid w:val="005A0A27"/>
    <w:rsid w:val="005B2A37"/>
    <w:rsid w:val="005C54C7"/>
    <w:rsid w:val="005E25CA"/>
    <w:rsid w:val="005E49C1"/>
    <w:rsid w:val="005F0B0D"/>
    <w:rsid w:val="005F377A"/>
    <w:rsid w:val="00602439"/>
    <w:rsid w:val="00604406"/>
    <w:rsid w:val="00613D84"/>
    <w:rsid w:val="00620E7C"/>
    <w:rsid w:val="006304D3"/>
    <w:rsid w:val="00631AFA"/>
    <w:rsid w:val="006373E3"/>
    <w:rsid w:val="006418B5"/>
    <w:rsid w:val="00641BAB"/>
    <w:rsid w:val="00647D7D"/>
    <w:rsid w:val="006568CE"/>
    <w:rsid w:val="00661A41"/>
    <w:rsid w:val="006775C5"/>
    <w:rsid w:val="00693B4B"/>
    <w:rsid w:val="006B013D"/>
    <w:rsid w:val="006B1D7D"/>
    <w:rsid w:val="006B6C6A"/>
    <w:rsid w:val="006D2D21"/>
    <w:rsid w:val="006D76AF"/>
    <w:rsid w:val="006E3485"/>
    <w:rsid w:val="006F1914"/>
    <w:rsid w:val="007055D5"/>
    <w:rsid w:val="00706E40"/>
    <w:rsid w:val="007361F9"/>
    <w:rsid w:val="00742694"/>
    <w:rsid w:val="007863D9"/>
    <w:rsid w:val="00790CC0"/>
    <w:rsid w:val="007945D9"/>
    <w:rsid w:val="007B3A21"/>
    <w:rsid w:val="007B471E"/>
    <w:rsid w:val="007C0DBC"/>
    <w:rsid w:val="007D13F8"/>
    <w:rsid w:val="007D145C"/>
    <w:rsid w:val="007D7552"/>
    <w:rsid w:val="007F2A06"/>
    <w:rsid w:val="007F7AF0"/>
    <w:rsid w:val="008054A7"/>
    <w:rsid w:val="00815FBF"/>
    <w:rsid w:val="00817CF6"/>
    <w:rsid w:val="00827043"/>
    <w:rsid w:val="008304F7"/>
    <w:rsid w:val="0083381D"/>
    <w:rsid w:val="008401E0"/>
    <w:rsid w:val="00853F8D"/>
    <w:rsid w:val="008578CF"/>
    <w:rsid w:val="008630FC"/>
    <w:rsid w:val="00865739"/>
    <w:rsid w:val="00873CC6"/>
    <w:rsid w:val="008925C6"/>
    <w:rsid w:val="00892A54"/>
    <w:rsid w:val="00893E4B"/>
    <w:rsid w:val="008A29BA"/>
    <w:rsid w:val="008A6B7B"/>
    <w:rsid w:val="008C3ED3"/>
    <w:rsid w:val="008C6D4C"/>
    <w:rsid w:val="008D4396"/>
    <w:rsid w:val="008D6416"/>
    <w:rsid w:val="008D6D28"/>
    <w:rsid w:val="008E7A65"/>
    <w:rsid w:val="00901220"/>
    <w:rsid w:val="00905CD1"/>
    <w:rsid w:val="009076ED"/>
    <w:rsid w:val="009231BE"/>
    <w:rsid w:val="0093606E"/>
    <w:rsid w:val="00986ACE"/>
    <w:rsid w:val="009B12EB"/>
    <w:rsid w:val="009E5CEF"/>
    <w:rsid w:val="009F0BA6"/>
    <w:rsid w:val="009F244F"/>
    <w:rsid w:val="009F6AEC"/>
    <w:rsid w:val="00A023F2"/>
    <w:rsid w:val="00A10CEB"/>
    <w:rsid w:val="00A2179B"/>
    <w:rsid w:val="00A36F05"/>
    <w:rsid w:val="00A37D70"/>
    <w:rsid w:val="00A43FC8"/>
    <w:rsid w:val="00A465E7"/>
    <w:rsid w:val="00A6274C"/>
    <w:rsid w:val="00A742F5"/>
    <w:rsid w:val="00A81427"/>
    <w:rsid w:val="00A82592"/>
    <w:rsid w:val="00A974AD"/>
    <w:rsid w:val="00AB18D5"/>
    <w:rsid w:val="00AB38F7"/>
    <w:rsid w:val="00AB783B"/>
    <w:rsid w:val="00AE4964"/>
    <w:rsid w:val="00AF2BE2"/>
    <w:rsid w:val="00AF3D79"/>
    <w:rsid w:val="00B22702"/>
    <w:rsid w:val="00B30E19"/>
    <w:rsid w:val="00B32C38"/>
    <w:rsid w:val="00B40ACE"/>
    <w:rsid w:val="00B4381A"/>
    <w:rsid w:val="00B530F8"/>
    <w:rsid w:val="00B55FF8"/>
    <w:rsid w:val="00B72DD3"/>
    <w:rsid w:val="00B773D0"/>
    <w:rsid w:val="00B834A4"/>
    <w:rsid w:val="00BB6481"/>
    <w:rsid w:val="00BD1C1B"/>
    <w:rsid w:val="00BE21E4"/>
    <w:rsid w:val="00BE3E61"/>
    <w:rsid w:val="00BE65C4"/>
    <w:rsid w:val="00BF166F"/>
    <w:rsid w:val="00BF3ABC"/>
    <w:rsid w:val="00C026D8"/>
    <w:rsid w:val="00C2378C"/>
    <w:rsid w:val="00C264BE"/>
    <w:rsid w:val="00C65CA7"/>
    <w:rsid w:val="00C84EAE"/>
    <w:rsid w:val="00C92137"/>
    <w:rsid w:val="00C95FF5"/>
    <w:rsid w:val="00CA357C"/>
    <w:rsid w:val="00CD1A1C"/>
    <w:rsid w:val="00CF3864"/>
    <w:rsid w:val="00CF4A2F"/>
    <w:rsid w:val="00D03F1C"/>
    <w:rsid w:val="00D048D4"/>
    <w:rsid w:val="00D16B9F"/>
    <w:rsid w:val="00D20A92"/>
    <w:rsid w:val="00D3323C"/>
    <w:rsid w:val="00D33EFC"/>
    <w:rsid w:val="00D4040C"/>
    <w:rsid w:val="00D43781"/>
    <w:rsid w:val="00D4513A"/>
    <w:rsid w:val="00D50DAF"/>
    <w:rsid w:val="00D54FB1"/>
    <w:rsid w:val="00D628D0"/>
    <w:rsid w:val="00D72CD1"/>
    <w:rsid w:val="00DA0C1C"/>
    <w:rsid w:val="00DA1175"/>
    <w:rsid w:val="00DC0DAF"/>
    <w:rsid w:val="00DD2185"/>
    <w:rsid w:val="00DE134B"/>
    <w:rsid w:val="00E645A7"/>
    <w:rsid w:val="00E767A4"/>
    <w:rsid w:val="00E8250A"/>
    <w:rsid w:val="00E83593"/>
    <w:rsid w:val="00E83AFD"/>
    <w:rsid w:val="00E96B0F"/>
    <w:rsid w:val="00EA160F"/>
    <w:rsid w:val="00EB13E8"/>
    <w:rsid w:val="00ED3D56"/>
    <w:rsid w:val="00ED5451"/>
    <w:rsid w:val="00EE360B"/>
    <w:rsid w:val="00F15244"/>
    <w:rsid w:val="00F2568D"/>
    <w:rsid w:val="00F30B92"/>
    <w:rsid w:val="00F32099"/>
    <w:rsid w:val="00F439B1"/>
    <w:rsid w:val="00F529D7"/>
    <w:rsid w:val="00F64C5B"/>
    <w:rsid w:val="00F83C8D"/>
    <w:rsid w:val="00F93F4B"/>
    <w:rsid w:val="00FA0987"/>
    <w:rsid w:val="00FA243D"/>
    <w:rsid w:val="00FC571E"/>
    <w:rsid w:val="00FC7B47"/>
    <w:rsid w:val="00FD3C20"/>
    <w:rsid w:val="00FE3618"/>
    <w:rsid w:val="00FE50E9"/>
    <w:rsid w:val="00FF1238"/>
    <w:rsid w:val="00FF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Heading1">
    <w:name w:val="heading 1"/>
    <w:basedOn w:val="Normal"/>
    <w:next w:val="Normal"/>
    <w:link w:val="Heading1Char"/>
    <w:qFormat/>
    <w:rsid w:val="00D33EFC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D33EFC"/>
    <w:pPr>
      <w:keepNext/>
      <w:ind w:left="284"/>
      <w:outlineLvl w:val="1"/>
    </w:pPr>
    <w:rPr>
      <w:i/>
    </w:rPr>
  </w:style>
  <w:style w:type="paragraph" w:styleId="Heading3">
    <w:name w:val="heading 3"/>
    <w:basedOn w:val="Normal"/>
    <w:next w:val="Normal"/>
    <w:link w:val="Heading3Char"/>
    <w:qFormat/>
    <w:rsid w:val="00D33EFC"/>
    <w:pPr>
      <w:keepNext/>
      <w:ind w:left="284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qFormat/>
    <w:rsid w:val="00D33EFC"/>
    <w:pPr>
      <w:keepNext/>
      <w:jc w:val="center"/>
      <w:outlineLvl w:val="3"/>
    </w:pPr>
    <w:rPr>
      <w:b/>
      <w:caps/>
      <w:sz w:val="24"/>
    </w:rPr>
  </w:style>
  <w:style w:type="paragraph" w:styleId="Heading5">
    <w:name w:val="heading 5"/>
    <w:basedOn w:val="Normal"/>
    <w:next w:val="Normal"/>
    <w:link w:val="Heading5Char"/>
    <w:qFormat/>
    <w:rsid w:val="00D33EFC"/>
    <w:pPr>
      <w:keepNext/>
      <w:ind w:left="5670"/>
      <w:outlineLvl w:val="4"/>
    </w:pPr>
    <w:rPr>
      <w:sz w:val="26"/>
    </w:rPr>
  </w:style>
  <w:style w:type="paragraph" w:styleId="Heading6">
    <w:name w:val="heading 6"/>
    <w:basedOn w:val="Normal"/>
    <w:next w:val="Normal"/>
    <w:link w:val="Heading6Char"/>
    <w:qFormat/>
    <w:rsid w:val="00D33EFC"/>
    <w:pPr>
      <w:keepNext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D33EFC"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D33EFC"/>
    <w:pPr>
      <w:keepNext/>
      <w:spacing w:before="120"/>
      <w:outlineLvl w:val="7"/>
    </w:pPr>
    <w:rPr>
      <w:b/>
      <w:i/>
      <w:sz w:val="24"/>
    </w:rPr>
  </w:style>
  <w:style w:type="paragraph" w:styleId="Heading9">
    <w:name w:val="heading 9"/>
    <w:basedOn w:val="Normal"/>
    <w:next w:val="Normal"/>
    <w:link w:val="Heading9Char"/>
    <w:qFormat/>
    <w:rsid w:val="00D33EFC"/>
    <w:pPr>
      <w:keepNext/>
      <w:spacing w:before="120"/>
      <w:outlineLvl w:val="8"/>
    </w:pPr>
    <w:rPr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33EFC"/>
    <w:rPr>
      <w:rFonts w:ascii="Times New Roman" w:eastAsia="Times New Roman" w:hAnsi="Times New Roman" w:cs="Times New Roman"/>
      <w:b/>
      <w:sz w:val="24"/>
      <w:szCs w:val="20"/>
      <w:lang w:val="it-IT" w:eastAsia="it-IT"/>
    </w:rPr>
  </w:style>
  <w:style w:type="character" w:customStyle="1" w:styleId="Heading2Char">
    <w:name w:val="Heading 2 Char"/>
    <w:basedOn w:val="DefaultParagraphFont"/>
    <w:link w:val="Heading2"/>
    <w:rsid w:val="00D33EFC"/>
    <w:rPr>
      <w:rFonts w:ascii="Times New Roman" w:eastAsia="Times New Roman" w:hAnsi="Times New Roman" w:cs="Times New Roman"/>
      <w:i/>
      <w:sz w:val="20"/>
      <w:szCs w:val="20"/>
      <w:lang w:val="it-IT" w:eastAsia="it-IT"/>
    </w:rPr>
  </w:style>
  <w:style w:type="character" w:customStyle="1" w:styleId="Heading3Char">
    <w:name w:val="Heading 3 Char"/>
    <w:basedOn w:val="DefaultParagraphFont"/>
    <w:link w:val="Heading3"/>
    <w:rsid w:val="00D33EFC"/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character" w:customStyle="1" w:styleId="Heading4Char">
    <w:name w:val="Heading 4 Char"/>
    <w:basedOn w:val="DefaultParagraphFont"/>
    <w:link w:val="Heading4"/>
    <w:rsid w:val="00D33EFC"/>
    <w:rPr>
      <w:rFonts w:ascii="Times New Roman" w:eastAsia="Times New Roman" w:hAnsi="Times New Roman" w:cs="Times New Roman"/>
      <w:b/>
      <w:caps/>
      <w:sz w:val="24"/>
      <w:szCs w:val="20"/>
      <w:lang w:val="it-IT" w:eastAsia="it-IT"/>
    </w:rPr>
  </w:style>
  <w:style w:type="character" w:customStyle="1" w:styleId="Heading5Char">
    <w:name w:val="Heading 5 Char"/>
    <w:basedOn w:val="DefaultParagraphFont"/>
    <w:link w:val="Heading5"/>
    <w:rsid w:val="00D33EFC"/>
    <w:rPr>
      <w:rFonts w:ascii="Times New Roman" w:eastAsia="Times New Roman" w:hAnsi="Times New Roman" w:cs="Times New Roman"/>
      <w:sz w:val="26"/>
      <w:szCs w:val="20"/>
      <w:lang w:val="it-IT" w:eastAsia="it-IT"/>
    </w:rPr>
  </w:style>
  <w:style w:type="character" w:customStyle="1" w:styleId="Heading6Char">
    <w:name w:val="Heading 6 Char"/>
    <w:basedOn w:val="DefaultParagraphFont"/>
    <w:link w:val="Heading6"/>
    <w:rsid w:val="00D33EFC"/>
    <w:rPr>
      <w:rFonts w:ascii="Times New Roman" w:eastAsia="Times New Roman" w:hAnsi="Times New Roman" w:cs="Times New Roman"/>
      <w:i/>
      <w:sz w:val="20"/>
      <w:szCs w:val="20"/>
      <w:lang w:val="it-IT" w:eastAsia="it-IT"/>
    </w:rPr>
  </w:style>
  <w:style w:type="character" w:customStyle="1" w:styleId="Heading7Char">
    <w:name w:val="Heading 7 Char"/>
    <w:basedOn w:val="DefaultParagraphFont"/>
    <w:link w:val="Heading7"/>
    <w:rsid w:val="00D33EFC"/>
    <w:rPr>
      <w:rFonts w:ascii="Times New Roman" w:eastAsia="Times New Roman" w:hAnsi="Times New Roman" w:cs="Times New Roman"/>
      <w:b/>
      <w:sz w:val="20"/>
      <w:szCs w:val="20"/>
      <w:lang w:val="it-IT" w:eastAsia="it-IT"/>
    </w:rPr>
  </w:style>
  <w:style w:type="character" w:customStyle="1" w:styleId="Heading8Char">
    <w:name w:val="Heading 8 Char"/>
    <w:basedOn w:val="DefaultParagraphFont"/>
    <w:link w:val="Heading8"/>
    <w:rsid w:val="00D33EFC"/>
    <w:rPr>
      <w:rFonts w:ascii="Times New Roman" w:eastAsia="Times New Roman" w:hAnsi="Times New Roman" w:cs="Times New Roman"/>
      <w:b/>
      <w:i/>
      <w:sz w:val="24"/>
      <w:szCs w:val="20"/>
      <w:lang w:val="it-IT" w:eastAsia="it-IT"/>
    </w:rPr>
  </w:style>
  <w:style w:type="character" w:customStyle="1" w:styleId="Heading9Char">
    <w:name w:val="Heading 9 Char"/>
    <w:basedOn w:val="DefaultParagraphFont"/>
    <w:link w:val="Heading9"/>
    <w:rsid w:val="00D33EFC"/>
    <w:rPr>
      <w:rFonts w:ascii="Times New Roman" w:eastAsia="Times New Roman" w:hAnsi="Times New Roman" w:cs="Times New Roman"/>
      <w:sz w:val="26"/>
      <w:szCs w:val="20"/>
      <w:lang w:val="it-IT" w:eastAsia="it-IT"/>
    </w:rPr>
  </w:style>
  <w:style w:type="paragraph" w:customStyle="1" w:styleId="CharChar1CharZchnZchn">
    <w:name w:val="Char Char1 Char Zchn Zchn"/>
    <w:basedOn w:val="Normal"/>
    <w:rsid w:val="00D33EFC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testo">
    <w:name w:val="testo"/>
    <w:basedOn w:val="Normal"/>
    <w:rsid w:val="00D33EFC"/>
    <w:pPr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D33EFC"/>
    <w:rPr>
      <w:sz w:val="26"/>
    </w:rPr>
  </w:style>
  <w:style w:type="character" w:customStyle="1" w:styleId="HeaderChar">
    <w:name w:val="Header Char"/>
    <w:basedOn w:val="DefaultParagraphFont"/>
    <w:link w:val="Header"/>
    <w:uiPriority w:val="99"/>
    <w:rsid w:val="00D33EFC"/>
    <w:rPr>
      <w:rFonts w:ascii="Times New Roman" w:eastAsia="Times New Roman" w:hAnsi="Times New Roman" w:cs="Times New Roman"/>
      <w:sz w:val="26"/>
      <w:szCs w:val="20"/>
      <w:lang w:val="it-IT" w:eastAsia="it-IT"/>
    </w:rPr>
  </w:style>
  <w:style w:type="paragraph" w:customStyle="1" w:styleId="rientrato">
    <w:name w:val="rientrato"/>
    <w:basedOn w:val="Normal"/>
    <w:rsid w:val="00D33EFC"/>
    <w:pPr>
      <w:keepLines/>
      <w:ind w:left="284"/>
      <w:jc w:val="both"/>
    </w:pPr>
    <w:rPr>
      <w:sz w:val="26"/>
    </w:rPr>
  </w:style>
  <w:style w:type="paragraph" w:customStyle="1" w:styleId="titolotre">
    <w:name w:val="titolotre"/>
    <w:basedOn w:val="Normal"/>
    <w:next w:val="standard"/>
    <w:rsid w:val="00D33EFC"/>
    <w:pPr>
      <w:keepNext/>
      <w:keepLines/>
      <w:spacing w:before="240"/>
      <w:jc w:val="center"/>
    </w:pPr>
    <w:rPr>
      <w:b/>
      <w:caps/>
      <w:sz w:val="26"/>
    </w:rPr>
  </w:style>
  <w:style w:type="paragraph" w:customStyle="1" w:styleId="standard">
    <w:name w:val="standard"/>
    <w:basedOn w:val="Normal"/>
    <w:rsid w:val="00D33EFC"/>
    <w:pPr>
      <w:ind w:firstLine="567"/>
      <w:jc w:val="both"/>
    </w:pPr>
    <w:rPr>
      <w:sz w:val="26"/>
    </w:rPr>
  </w:style>
  <w:style w:type="paragraph" w:styleId="Footer">
    <w:name w:val="footer"/>
    <w:basedOn w:val="Normal"/>
    <w:link w:val="FooterChar"/>
    <w:rsid w:val="00D33EF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D33EFC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PageNumber">
    <w:name w:val="page number"/>
    <w:basedOn w:val="DefaultParagraphFont"/>
    <w:rsid w:val="00D33EFC"/>
  </w:style>
  <w:style w:type="paragraph" w:styleId="BodyText">
    <w:name w:val="Body Text"/>
    <w:basedOn w:val="Normal"/>
    <w:link w:val="BodyTextChar"/>
    <w:rsid w:val="00D33EFC"/>
    <w:pPr>
      <w:spacing w:line="360" w:lineRule="auto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D33EFC"/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customStyle="1" w:styleId="Pa5">
    <w:name w:val="Pa5"/>
    <w:basedOn w:val="Normal"/>
    <w:next w:val="Normal"/>
    <w:rsid w:val="00D33EFC"/>
    <w:pPr>
      <w:autoSpaceDE w:val="0"/>
      <w:autoSpaceDN w:val="0"/>
      <w:adjustRightInd w:val="0"/>
      <w:spacing w:line="231" w:lineRule="atLeast"/>
    </w:pPr>
    <w:rPr>
      <w:rFonts w:ascii="SQUXWL+GillSans-Bold" w:hAnsi="SQUXWL+GillSans-Bold"/>
      <w:sz w:val="24"/>
      <w:szCs w:val="24"/>
      <w:lang w:val="en-US" w:eastAsia="en-US"/>
    </w:rPr>
  </w:style>
  <w:style w:type="paragraph" w:customStyle="1" w:styleId="Pa1">
    <w:name w:val="Pa1"/>
    <w:basedOn w:val="Normal"/>
    <w:next w:val="Normal"/>
    <w:rsid w:val="00D33EFC"/>
    <w:pPr>
      <w:autoSpaceDE w:val="0"/>
      <w:autoSpaceDN w:val="0"/>
      <w:adjustRightInd w:val="0"/>
      <w:spacing w:after="220" w:line="231" w:lineRule="atLeast"/>
    </w:pPr>
    <w:rPr>
      <w:rFonts w:ascii="SQUXWL+GillSans-Bold" w:hAnsi="SQUXWL+GillSans-Bold"/>
      <w:sz w:val="24"/>
      <w:szCs w:val="24"/>
      <w:lang w:val="en-US" w:eastAsia="en-US"/>
    </w:rPr>
  </w:style>
  <w:style w:type="paragraph" w:customStyle="1" w:styleId="Pa7">
    <w:name w:val="Pa7"/>
    <w:basedOn w:val="Normal"/>
    <w:next w:val="Normal"/>
    <w:rsid w:val="00D33EFC"/>
    <w:pPr>
      <w:autoSpaceDE w:val="0"/>
      <w:autoSpaceDN w:val="0"/>
      <w:adjustRightInd w:val="0"/>
      <w:spacing w:after="100" w:line="231" w:lineRule="atLeast"/>
    </w:pPr>
    <w:rPr>
      <w:rFonts w:ascii="QAALUP+GillSans" w:hAnsi="QAALUP+GillSans"/>
      <w:sz w:val="24"/>
      <w:szCs w:val="24"/>
      <w:lang w:val="en-US" w:eastAsia="en-US"/>
    </w:rPr>
  </w:style>
  <w:style w:type="paragraph" w:customStyle="1" w:styleId="Default">
    <w:name w:val="Default"/>
    <w:rsid w:val="00D33EFC"/>
    <w:pPr>
      <w:autoSpaceDE w:val="0"/>
      <w:autoSpaceDN w:val="0"/>
      <w:adjustRightInd w:val="0"/>
      <w:spacing w:after="0" w:line="240" w:lineRule="auto"/>
    </w:pPr>
    <w:rPr>
      <w:rFonts w:ascii="SQUXWL+GillSans-Bold" w:eastAsia="Times New Roman" w:hAnsi="SQUXWL+GillSans-Bold" w:cs="SQUXWL+GillSans-Bold"/>
      <w:color w:val="000000"/>
      <w:sz w:val="24"/>
      <w:szCs w:val="24"/>
    </w:rPr>
  </w:style>
  <w:style w:type="paragraph" w:customStyle="1" w:styleId="Pa3">
    <w:name w:val="Pa3"/>
    <w:basedOn w:val="Default"/>
    <w:next w:val="Default"/>
    <w:rsid w:val="00D33EFC"/>
    <w:pPr>
      <w:spacing w:after="420" w:line="340" w:lineRule="atLeast"/>
    </w:pPr>
    <w:rPr>
      <w:rFonts w:cs="Times New Roman"/>
      <w:color w:val="auto"/>
    </w:rPr>
  </w:style>
  <w:style w:type="paragraph" w:customStyle="1" w:styleId="Pa9">
    <w:name w:val="Pa9"/>
    <w:basedOn w:val="Default"/>
    <w:next w:val="Default"/>
    <w:rsid w:val="00D33EFC"/>
    <w:pPr>
      <w:spacing w:after="60" w:line="231" w:lineRule="atLeast"/>
    </w:pPr>
    <w:rPr>
      <w:rFonts w:cs="Times New Roman"/>
      <w:color w:val="auto"/>
    </w:rPr>
  </w:style>
  <w:style w:type="paragraph" w:customStyle="1" w:styleId="Pa10">
    <w:name w:val="Pa10"/>
    <w:basedOn w:val="Default"/>
    <w:next w:val="Default"/>
    <w:rsid w:val="00D33EFC"/>
    <w:pPr>
      <w:spacing w:after="60" w:line="231" w:lineRule="atLeast"/>
    </w:pPr>
    <w:rPr>
      <w:rFonts w:cs="Times New Roman"/>
      <w:color w:val="auto"/>
    </w:rPr>
  </w:style>
  <w:style w:type="paragraph" w:customStyle="1" w:styleId="Pa12">
    <w:name w:val="Pa12"/>
    <w:basedOn w:val="Default"/>
    <w:next w:val="Default"/>
    <w:rsid w:val="00D33EFC"/>
    <w:pPr>
      <w:spacing w:after="160" w:line="231" w:lineRule="atLeast"/>
    </w:pPr>
    <w:rPr>
      <w:rFonts w:cs="Times New Roman"/>
      <w:color w:val="auto"/>
    </w:rPr>
  </w:style>
  <w:style w:type="paragraph" w:customStyle="1" w:styleId="Pa16">
    <w:name w:val="Pa16"/>
    <w:basedOn w:val="Default"/>
    <w:next w:val="Default"/>
    <w:rsid w:val="00D33EFC"/>
    <w:pPr>
      <w:spacing w:after="180" w:line="231" w:lineRule="atLeast"/>
    </w:pPr>
    <w:rPr>
      <w:rFonts w:ascii="QAALUP+GillSans" w:hAnsi="QAALUP+GillSans" w:cs="Times New Roman"/>
      <w:color w:val="auto"/>
    </w:rPr>
  </w:style>
  <w:style w:type="paragraph" w:customStyle="1" w:styleId="Pa6">
    <w:name w:val="Pa6"/>
    <w:basedOn w:val="Default"/>
    <w:next w:val="Default"/>
    <w:rsid w:val="00D33EFC"/>
    <w:pPr>
      <w:spacing w:before="160" w:after="220" w:line="231" w:lineRule="atLeast"/>
    </w:pPr>
    <w:rPr>
      <w:rFonts w:cs="Times New Roman"/>
      <w:color w:val="auto"/>
    </w:rPr>
  </w:style>
  <w:style w:type="paragraph" w:customStyle="1" w:styleId="Pa17">
    <w:name w:val="Pa17"/>
    <w:basedOn w:val="Default"/>
    <w:next w:val="Default"/>
    <w:rsid w:val="00D33EFC"/>
    <w:pPr>
      <w:spacing w:after="100" w:line="231" w:lineRule="atLeast"/>
    </w:pPr>
    <w:rPr>
      <w:rFonts w:cs="Times New Roman"/>
      <w:color w:val="auto"/>
    </w:rPr>
  </w:style>
  <w:style w:type="paragraph" w:customStyle="1" w:styleId="Pa15">
    <w:name w:val="Pa15"/>
    <w:basedOn w:val="Default"/>
    <w:next w:val="Default"/>
    <w:rsid w:val="00D33EFC"/>
    <w:pPr>
      <w:spacing w:after="220" w:line="231" w:lineRule="atLeast"/>
    </w:pPr>
    <w:rPr>
      <w:rFonts w:cs="Times New Roman"/>
      <w:color w:val="auto"/>
    </w:rPr>
  </w:style>
  <w:style w:type="paragraph" w:customStyle="1" w:styleId="Pa18">
    <w:name w:val="Pa18"/>
    <w:basedOn w:val="Default"/>
    <w:next w:val="Default"/>
    <w:rsid w:val="00D33EFC"/>
    <w:pPr>
      <w:spacing w:after="100" w:line="231" w:lineRule="atLeast"/>
    </w:pPr>
    <w:rPr>
      <w:rFonts w:cs="Times New Roman"/>
      <w:color w:val="auto"/>
    </w:rPr>
  </w:style>
  <w:style w:type="paragraph" w:customStyle="1" w:styleId="Pa19">
    <w:name w:val="Pa19"/>
    <w:basedOn w:val="Default"/>
    <w:next w:val="Default"/>
    <w:rsid w:val="00D33EFC"/>
    <w:pPr>
      <w:spacing w:after="220" w:line="231" w:lineRule="atLeast"/>
    </w:pPr>
    <w:rPr>
      <w:rFonts w:cs="Times New Roman"/>
      <w:color w:val="auto"/>
    </w:rPr>
  </w:style>
  <w:style w:type="paragraph" w:customStyle="1" w:styleId="Pa21">
    <w:name w:val="Pa21"/>
    <w:basedOn w:val="Default"/>
    <w:next w:val="Default"/>
    <w:rsid w:val="00D33EFC"/>
    <w:pPr>
      <w:spacing w:after="100" w:line="231" w:lineRule="atLeast"/>
    </w:pPr>
    <w:rPr>
      <w:rFonts w:cs="Times New Roman"/>
      <w:color w:val="auto"/>
    </w:rPr>
  </w:style>
  <w:style w:type="paragraph" w:customStyle="1" w:styleId="Pa8">
    <w:name w:val="Pa8"/>
    <w:basedOn w:val="Default"/>
    <w:next w:val="Default"/>
    <w:rsid w:val="00D33EFC"/>
    <w:pPr>
      <w:spacing w:after="220" w:line="231" w:lineRule="atLeast"/>
    </w:pPr>
    <w:rPr>
      <w:rFonts w:cs="Times New Roman"/>
      <w:color w:val="auto"/>
    </w:rPr>
  </w:style>
  <w:style w:type="paragraph" w:customStyle="1" w:styleId="Pa22">
    <w:name w:val="Pa22"/>
    <w:basedOn w:val="Default"/>
    <w:next w:val="Default"/>
    <w:rsid w:val="00D33EFC"/>
    <w:pPr>
      <w:spacing w:after="220" w:line="231" w:lineRule="atLeast"/>
    </w:pPr>
    <w:rPr>
      <w:rFonts w:cs="Times New Roman"/>
      <w:color w:val="auto"/>
    </w:rPr>
  </w:style>
  <w:style w:type="paragraph" w:customStyle="1" w:styleId="Pa23">
    <w:name w:val="Pa23"/>
    <w:basedOn w:val="Default"/>
    <w:next w:val="Default"/>
    <w:rsid w:val="00D33EFC"/>
    <w:pPr>
      <w:spacing w:after="220" w:line="231" w:lineRule="atLeast"/>
    </w:pPr>
    <w:rPr>
      <w:rFonts w:cs="Times New Roman"/>
      <w:color w:val="auto"/>
    </w:rPr>
  </w:style>
  <w:style w:type="paragraph" w:customStyle="1" w:styleId="Pa24">
    <w:name w:val="Pa24"/>
    <w:basedOn w:val="Default"/>
    <w:next w:val="Default"/>
    <w:rsid w:val="00D33EFC"/>
    <w:pPr>
      <w:spacing w:line="231" w:lineRule="atLeast"/>
    </w:pPr>
    <w:rPr>
      <w:rFonts w:ascii="QAALUP+GillSans" w:hAnsi="QAALUP+GillSans" w:cs="Times New Roman"/>
      <w:color w:val="auto"/>
    </w:rPr>
  </w:style>
  <w:style w:type="table" w:styleId="TableGrid">
    <w:name w:val="Table Grid"/>
    <w:basedOn w:val="TableNormal"/>
    <w:rsid w:val="00D33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s">
    <w:name w:val="Bullets"/>
    <w:basedOn w:val="BodyText2"/>
    <w:rsid w:val="00D33EFC"/>
    <w:pPr>
      <w:numPr>
        <w:numId w:val="3"/>
      </w:numPr>
      <w:tabs>
        <w:tab w:val="left" w:pos="284"/>
      </w:tabs>
      <w:spacing w:after="0" w:line="240" w:lineRule="auto"/>
    </w:pPr>
    <w:rPr>
      <w:sz w:val="22"/>
      <w:szCs w:val="24"/>
      <w:lang w:val="en-GB" w:eastAsia="da-DK"/>
    </w:rPr>
  </w:style>
  <w:style w:type="paragraph" w:styleId="BodyText2">
    <w:name w:val="Body Text 2"/>
    <w:basedOn w:val="Normal"/>
    <w:link w:val="BodyText2Char"/>
    <w:rsid w:val="00D33EF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33EFC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CommentReference">
    <w:name w:val="annotation reference"/>
    <w:rsid w:val="00D33EFC"/>
    <w:rPr>
      <w:sz w:val="16"/>
      <w:szCs w:val="16"/>
    </w:rPr>
  </w:style>
  <w:style w:type="paragraph" w:styleId="CommentText">
    <w:name w:val="annotation text"/>
    <w:basedOn w:val="Normal"/>
    <w:link w:val="CommentTextChar"/>
    <w:rsid w:val="00D33EFC"/>
  </w:style>
  <w:style w:type="character" w:customStyle="1" w:styleId="CommentTextChar">
    <w:name w:val="Comment Text Char"/>
    <w:basedOn w:val="DefaultParagraphFont"/>
    <w:link w:val="CommentText"/>
    <w:rsid w:val="00D33EFC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CommentSubject">
    <w:name w:val="annotation subject"/>
    <w:basedOn w:val="CommentText"/>
    <w:next w:val="CommentText"/>
    <w:link w:val="CommentSubjectChar"/>
    <w:rsid w:val="00D33E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33EFC"/>
    <w:rPr>
      <w:rFonts w:ascii="Times New Roman" w:eastAsia="Times New Roman" w:hAnsi="Times New Roman" w:cs="Times New Roman"/>
      <w:b/>
      <w:bCs/>
      <w:sz w:val="20"/>
      <w:szCs w:val="20"/>
      <w:lang w:val="it-IT" w:eastAsia="it-IT"/>
    </w:rPr>
  </w:style>
  <w:style w:type="paragraph" w:styleId="BalloonText">
    <w:name w:val="Balloon Text"/>
    <w:basedOn w:val="Normal"/>
    <w:link w:val="BalloonTextChar"/>
    <w:rsid w:val="00D33EFC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33EFC"/>
    <w:rPr>
      <w:rFonts w:ascii="Tahoma" w:eastAsia="Times New Roman" w:hAnsi="Tahoma" w:cs="Times New Roman"/>
      <w:sz w:val="16"/>
      <w:szCs w:val="16"/>
      <w:lang w:val="it-IT" w:eastAsia="it-IT"/>
    </w:rPr>
  </w:style>
  <w:style w:type="paragraph" w:customStyle="1" w:styleId="CM4">
    <w:name w:val="CM4"/>
    <w:basedOn w:val="Normal"/>
    <w:next w:val="Normal"/>
    <w:uiPriority w:val="99"/>
    <w:rsid w:val="00D33EFC"/>
    <w:pPr>
      <w:autoSpaceDE w:val="0"/>
      <w:autoSpaceDN w:val="0"/>
      <w:adjustRightInd w:val="0"/>
    </w:pPr>
    <w:rPr>
      <w:sz w:val="24"/>
      <w:szCs w:val="24"/>
      <w:lang w:val="da-DK" w:eastAsia="da-DK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3EFC"/>
    <w:pPr>
      <w:keepLines/>
      <w:spacing w:before="480" w:line="276" w:lineRule="auto"/>
      <w:outlineLvl w:val="9"/>
    </w:pPr>
    <w:rPr>
      <w:rFonts w:ascii="Cambria" w:eastAsia="MS Gothic" w:hAnsi="Cambria"/>
      <w:bCs/>
      <w:color w:val="365F91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D33EFC"/>
  </w:style>
  <w:style w:type="paragraph" w:styleId="TOC2">
    <w:name w:val="toc 2"/>
    <w:basedOn w:val="Normal"/>
    <w:next w:val="Normal"/>
    <w:autoRedefine/>
    <w:uiPriority w:val="39"/>
    <w:rsid w:val="00D33EFC"/>
    <w:pPr>
      <w:ind w:left="200"/>
    </w:pPr>
  </w:style>
  <w:style w:type="character" w:styleId="Hyperlink">
    <w:name w:val="Hyperlink"/>
    <w:uiPriority w:val="99"/>
    <w:unhideWhenUsed/>
    <w:rsid w:val="00D33EF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33EFC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D33EFC"/>
    <w:rPr>
      <w:rFonts w:ascii="Times New Roman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D33EFC"/>
    <w:rPr>
      <w:rFonts w:ascii="Times New Roman" w:hAnsi="Times New Roman" w:cs="Times New Roman"/>
      <w:color w:val="auto"/>
    </w:rPr>
  </w:style>
  <w:style w:type="character" w:styleId="Strong">
    <w:name w:val="Strong"/>
    <w:uiPriority w:val="22"/>
    <w:qFormat/>
    <w:rsid w:val="00D33EFC"/>
    <w:rPr>
      <w:b/>
      <w:bCs/>
    </w:rPr>
  </w:style>
  <w:style w:type="paragraph" w:styleId="NoSpacing">
    <w:name w:val="No Spacing"/>
    <w:uiPriority w:val="1"/>
    <w:qFormat/>
    <w:rsid w:val="00D33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3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Heading1">
    <w:name w:val="heading 1"/>
    <w:basedOn w:val="Normal"/>
    <w:next w:val="Normal"/>
    <w:link w:val="Heading1Char"/>
    <w:qFormat/>
    <w:rsid w:val="00D33EFC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D33EFC"/>
    <w:pPr>
      <w:keepNext/>
      <w:ind w:left="284"/>
      <w:outlineLvl w:val="1"/>
    </w:pPr>
    <w:rPr>
      <w:i/>
    </w:rPr>
  </w:style>
  <w:style w:type="paragraph" w:styleId="Heading3">
    <w:name w:val="heading 3"/>
    <w:basedOn w:val="Normal"/>
    <w:next w:val="Normal"/>
    <w:link w:val="Heading3Char"/>
    <w:qFormat/>
    <w:rsid w:val="00D33EFC"/>
    <w:pPr>
      <w:keepNext/>
      <w:ind w:left="284"/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qFormat/>
    <w:rsid w:val="00D33EFC"/>
    <w:pPr>
      <w:keepNext/>
      <w:jc w:val="center"/>
      <w:outlineLvl w:val="3"/>
    </w:pPr>
    <w:rPr>
      <w:b/>
      <w:caps/>
      <w:sz w:val="24"/>
    </w:rPr>
  </w:style>
  <w:style w:type="paragraph" w:styleId="Heading5">
    <w:name w:val="heading 5"/>
    <w:basedOn w:val="Normal"/>
    <w:next w:val="Normal"/>
    <w:link w:val="Heading5Char"/>
    <w:qFormat/>
    <w:rsid w:val="00D33EFC"/>
    <w:pPr>
      <w:keepNext/>
      <w:ind w:left="5670"/>
      <w:outlineLvl w:val="4"/>
    </w:pPr>
    <w:rPr>
      <w:sz w:val="26"/>
    </w:rPr>
  </w:style>
  <w:style w:type="paragraph" w:styleId="Heading6">
    <w:name w:val="heading 6"/>
    <w:basedOn w:val="Normal"/>
    <w:next w:val="Normal"/>
    <w:link w:val="Heading6Char"/>
    <w:qFormat/>
    <w:rsid w:val="00D33EFC"/>
    <w:pPr>
      <w:keepNext/>
      <w:outlineLvl w:val="5"/>
    </w:pPr>
    <w:rPr>
      <w:i/>
    </w:rPr>
  </w:style>
  <w:style w:type="paragraph" w:styleId="Heading7">
    <w:name w:val="heading 7"/>
    <w:basedOn w:val="Normal"/>
    <w:next w:val="Normal"/>
    <w:link w:val="Heading7Char"/>
    <w:qFormat/>
    <w:rsid w:val="00D33EFC"/>
    <w:pPr>
      <w:keepNext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D33EFC"/>
    <w:pPr>
      <w:keepNext/>
      <w:spacing w:before="120"/>
      <w:outlineLvl w:val="7"/>
    </w:pPr>
    <w:rPr>
      <w:b/>
      <w:i/>
      <w:sz w:val="24"/>
    </w:rPr>
  </w:style>
  <w:style w:type="paragraph" w:styleId="Heading9">
    <w:name w:val="heading 9"/>
    <w:basedOn w:val="Normal"/>
    <w:next w:val="Normal"/>
    <w:link w:val="Heading9Char"/>
    <w:qFormat/>
    <w:rsid w:val="00D33EFC"/>
    <w:pPr>
      <w:keepNext/>
      <w:spacing w:before="120"/>
      <w:outlineLvl w:val="8"/>
    </w:pPr>
    <w:rPr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33EFC"/>
    <w:rPr>
      <w:rFonts w:ascii="Times New Roman" w:eastAsia="Times New Roman" w:hAnsi="Times New Roman" w:cs="Times New Roman"/>
      <w:b/>
      <w:sz w:val="24"/>
      <w:szCs w:val="20"/>
      <w:lang w:val="it-IT" w:eastAsia="it-IT"/>
    </w:rPr>
  </w:style>
  <w:style w:type="character" w:customStyle="1" w:styleId="Heading2Char">
    <w:name w:val="Heading 2 Char"/>
    <w:basedOn w:val="DefaultParagraphFont"/>
    <w:link w:val="Heading2"/>
    <w:rsid w:val="00D33EFC"/>
    <w:rPr>
      <w:rFonts w:ascii="Times New Roman" w:eastAsia="Times New Roman" w:hAnsi="Times New Roman" w:cs="Times New Roman"/>
      <w:i/>
      <w:sz w:val="20"/>
      <w:szCs w:val="20"/>
      <w:lang w:val="it-IT" w:eastAsia="it-IT"/>
    </w:rPr>
  </w:style>
  <w:style w:type="character" w:customStyle="1" w:styleId="Heading3Char">
    <w:name w:val="Heading 3 Char"/>
    <w:basedOn w:val="DefaultParagraphFont"/>
    <w:link w:val="Heading3"/>
    <w:rsid w:val="00D33EFC"/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character" w:customStyle="1" w:styleId="Heading4Char">
    <w:name w:val="Heading 4 Char"/>
    <w:basedOn w:val="DefaultParagraphFont"/>
    <w:link w:val="Heading4"/>
    <w:rsid w:val="00D33EFC"/>
    <w:rPr>
      <w:rFonts w:ascii="Times New Roman" w:eastAsia="Times New Roman" w:hAnsi="Times New Roman" w:cs="Times New Roman"/>
      <w:b/>
      <w:caps/>
      <w:sz w:val="24"/>
      <w:szCs w:val="20"/>
      <w:lang w:val="it-IT" w:eastAsia="it-IT"/>
    </w:rPr>
  </w:style>
  <w:style w:type="character" w:customStyle="1" w:styleId="Heading5Char">
    <w:name w:val="Heading 5 Char"/>
    <w:basedOn w:val="DefaultParagraphFont"/>
    <w:link w:val="Heading5"/>
    <w:rsid w:val="00D33EFC"/>
    <w:rPr>
      <w:rFonts w:ascii="Times New Roman" w:eastAsia="Times New Roman" w:hAnsi="Times New Roman" w:cs="Times New Roman"/>
      <w:sz w:val="26"/>
      <w:szCs w:val="20"/>
      <w:lang w:val="it-IT" w:eastAsia="it-IT"/>
    </w:rPr>
  </w:style>
  <w:style w:type="character" w:customStyle="1" w:styleId="Heading6Char">
    <w:name w:val="Heading 6 Char"/>
    <w:basedOn w:val="DefaultParagraphFont"/>
    <w:link w:val="Heading6"/>
    <w:rsid w:val="00D33EFC"/>
    <w:rPr>
      <w:rFonts w:ascii="Times New Roman" w:eastAsia="Times New Roman" w:hAnsi="Times New Roman" w:cs="Times New Roman"/>
      <w:i/>
      <w:sz w:val="20"/>
      <w:szCs w:val="20"/>
      <w:lang w:val="it-IT" w:eastAsia="it-IT"/>
    </w:rPr>
  </w:style>
  <w:style w:type="character" w:customStyle="1" w:styleId="Heading7Char">
    <w:name w:val="Heading 7 Char"/>
    <w:basedOn w:val="DefaultParagraphFont"/>
    <w:link w:val="Heading7"/>
    <w:rsid w:val="00D33EFC"/>
    <w:rPr>
      <w:rFonts w:ascii="Times New Roman" w:eastAsia="Times New Roman" w:hAnsi="Times New Roman" w:cs="Times New Roman"/>
      <w:b/>
      <w:sz w:val="20"/>
      <w:szCs w:val="20"/>
      <w:lang w:val="it-IT" w:eastAsia="it-IT"/>
    </w:rPr>
  </w:style>
  <w:style w:type="character" w:customStyle="1" w:styleId="Heading8Char">
    <w:name w:val="Heading 8 Char"/>
    <w:basedOn w:val="DefaultParagraphFont"/>
    <w:link w:val="Heading8"/>
    <w:rsid w:val="00D33EFC"/>
    <w:rPr>
      <w:rFonts w:ascii="Times New Roman" w:eastAsia="Times New Roman" w:hAnsi="Times New Roman" w:cs="Times New Roman"/>
      <w:b/>
      <w:i/>
      <w:sz w:val="24"/>
      <w:szCs w:val="20"/>
      <w:lang w:val="it-IT" w:eastAsia="it-IT"/>
    </w:rPr>
  </w:style>
  <w:style w:type="character" w:customStyle="1" w:styleId="Heading9Char">
    <w:name w:val="Heading 9 Char"/>
    <w:basedOn w:val="DefaultParagraphFont"/>
    <w:link w:val="Heading9"/>
    <w:rsid w:val="00D33EFC"/>
    <w:rPr>
      <w:rFonts w:ascii="Times New Roman" w:eastAsia="Times New Roman" w:hAnsi="Times New Roman" w:cs="Times New Roman"/>
      <w:sz w:val="26"/>
      <w:szCs w:val="20"/>
      <w:lang w:val="it-IT" w:eastAsia="it-IT"/>
    </w:rPr>
  </w:style>
  <w:style w:type="paragraph" w:customStyle="1" w:styleId="CharChar1CharZchnZchn">
    <w:name w:val="Char Char1 Char Zchn Zchn"/>
    <w:basedOn w:val="Normal"/>
    <w:rsid w:val="00D33EFC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testo">
    <w:name w:val="testo"/>
    <w:basedOn w:val="Normal"/>
    <w:rsid w:val="00D33EFC"/>
    <w:pPr>
      <w:spacing w:line="240" w:lineRule="atLeast"/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D33EFC"/>
    <w:rPr>
      <w:sz w:val="26"/>
    </w:rPr>
  </w:style>
  <w:style w:type="character" w:customStyle="1" w:styleId="HeaderChar">
    <w:name w:val="Header Char"/>
    <w:basedOn w:val="DefaultParagraphFont"/>
    <w:link w:val="Header"/>
    <w:uiPriority w:val="99"/>
    <w:rsid w:val="00D33EFC"/>
    <w:rPr>
      <w:rFonts w:ascii="Times New Roman" w:eastAsia="Times New Roman" w:hAnsi="Times New Roman" w:cs="Times New Roman"/>
      <w:sz w:val="26"/>
      <w:szCs w:val="20"/>
      <w:lang w:val="it-IT" w:eastAsia="it-IT"/>
    </w:rPr>
  </w:style>
  <w:style w:type="paragraph" w:customStyle="1" w:styleId="rientrato">
    <w:name w:val="rientrato"/>
    <w:basedOn w:val="Normal"/>
    <w:rsid w:val="00D33EFC"/>
    <w:pPr>
      <w:keepLines/>
      <w:ind w:left="284"/>
      <w:jc w:val="both"/>
    </w:pPr>
    <w:rPr>
      <w:sz w:val="26"/>
    </w:rPr>
  </w:style>
  <w:style w:type="paragraph" w:customStyle="1" w:styleId="titolotre">
    <w:name w:val="titolotre"/>
    <w:basedOn w:val="Normal"/>
    <w:next w:val="standard"/>
    <w:rsid w:val="00D33EFC"/>
    <w:pPr>
      <w:keepNext/>
      <w:keepLines/>
      <w:spacing w:before="240"/>
      <w:jc w:val="center"/>
    </w:pPr>
    <w:rPr>
      <w:b/>
      <w:caps/>
      <w:sz w:val="26"/>
    </w:rPr>
  </w:style>
  <w:style w:type="paragraph" w:customStyle="1" w:styleId="standard">
    <w:name w:val="standard"/>
    <w:basedOn w:val="Normal"/>
    <w:rsid w:val="00D33EFC"/>
    <w:pPr>
      <w:ind w:firstLine="567"/>
      <w:jc w:val="both"/>
    </w:pPr>
    <w:rPr>
      <w:sz w:val="26"/>
    </w:rPr>
  </w:style>
  <w:style w:type="paragraph" w:styleId="Footer">
    <w:name w:val="footer"/>
    <w:basedOn w:val="Normal"/>
    <w:link w:val="FooterChar"/>
    <w:rsid w:val="00D33EF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D33EFC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PageNumber">
    <w:name w:val="page number"/>
    <w:basedOn w:val="DefaultParagraphFont"/>
    <w:rsid w:val="00D33EFC"/>
  </w:style>
  <w:style w:type="paragraph" w:styleId="BodyText">
    <w:name w:val="Body Text"/>
    <w:basedOn w:val="Normal"/>
    <w:link w:val="BodyTextChar"/>
    <w:rsid w:val="00D33EFC"/>
    <w:pPr>
      <w:spacing w:line="360" w:lineRule="auto"/>
    </w:pPr>
    <w:rPr>
      <w:sz w:val="24"/>
    </w:rPr>
  </w:style>
  <w:style w:type="character" w:customStyle="1" w:styleId="BodyTextChar">
    <w:name w:val="Body Text Char"/>
    <w:basedOn w:val="DefaultParagraphFont"/>
    <w:link w:val="BodyText"/>
    <w:rsid w:val="00D33EFC"/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customStyle="1" w:styleId="Pa5">
    <w:name w:val="Pa5"/>
    <w:basedOn w:val="Normal"/>
    <w:next w:val="Normal"/>
    <w:rsid w:val="00D33EFC"/>
    <w:pPr>
      <w:autoSpaceDE w:val="0"/>
      <w:autoSpaceDN w:val="0"/>
      <w:adjustRightInd w:val="0"/>
      <w:spacing w:line="231" w:lineRule="atLeast"/>
    </w:pPr>
    <w:rPr>
      <w:rFonts w:ascii="SQUXWL+GillSans-Bold" w:hAnsi="SQUXWL+GillSans-Bold"/>
      <w:sz w:val="24"/>
      <w:szCs w:val="24"/>
      <w:lang w:val="en-US" w:eastAsia="en-US"/>
    </w:rPr>
  </w:style>
  <w:style w:type="paragraph" w:customStyle="1" w:styleId="Pa1">
    <w:name w:val="Pa1"/>
    <w:basedOn w:val="Normal"/>
    <w:next w:val="Normal"/>
    <w:rsid w:val="00D33EFC"/>
    <w:pPr>
      <w:autoSpaceDE w:val="0"/>
      <w:autoSpaceDN w:val="0"/>
      <w:adjustRightInd w:val="0"/>
      <w:spacing w:after="220" w:line="231" w:lineRule="atLeast"/>
    </w:pPr>
    <w:rPr>
      <w:rFonts w:ascii="SQUXWL+GillSans-Bold" w:hAnsi="SQUXWL+GillSans-Bold"/>
      <w:sz w:val="24"/>
      <w:szCs w:val="24"/>
      <w:lang w:val="en-US" w:eastAsia="en-US"/>
    </w:rPr>
  </w:style>
  <w:style w:type="paragraph" w:customStyle="1" w:styleId="Pa7">
    <w:name w:val="Pa7"/>
    <w:basedOn w:val="Normal"/>
    <w:next w:val="Normal"/>
    <w:rsid w:val="00D33EFC"/>
    <w:pPr>
      <w:autoSpaceDE w:val="0"/>
      <w:autoSpaceDN w:val="0"/>
      <w:adjustRightInd w:val="0"/>
      <w:spacing w:after="100" w:line="231" w:lineRule="atLeast"/>
    </w:pPr>
    <w:rPr>
      <w:rFonts w:ascii="QAALUP+GillSans" w:hAnsi="QAALUP+GillSans"/>
      <w:sz w:val="24"/>
      <w:szCs w:val="24"/>
      <w:lang w:val="en-US" w:eastAsia="en-US"/>
    </w:rPr>
  </w:style>
  <w:style w:type="paragraph" w:customStyle="1" w:styleId="Default">
    <w:name w:val="Default"/>
    <w:rsid w:val="00D33EFC"/>
    <w:pPr>
      <w:autoSpaceDE w:val="0"/>
      <w:autoSpaceDN w:val="0"/>
      <w:adjustRightInd w:val="0"/>
      <w:spacing w:after="0" w:line="240" w:lineRule="auto"/>
    </w:pPr>
    <w:rPr>
      <w:rFonts w:ascii="SQUXWL+GillSans-Bold" w:eastAsia="Times New Roman" w:hAnsi="SQUXWL+GillSans-Bold" w:cs="SQUXWL+GillSans-Bold"/>
      <w:color w:val="000000"/>
      <w:sz w:val="24"/>
      <w:szCs w:val="24"/>
    </w:rPr>
  </w:style>
  <w:style w:type="paragraph" w:customStyle="1" w:styleId="Pa3">
    <w:name w:val="Pa3"/>
    <w:basedOn w:val="Default"/>
    <w:next w:val="Default"/>
    <w:rsid w:val="00D33EFC"/>
    <w:pPr>
      <w:spacing w:after="420" w:line="340" w:lineRule="atLeast"/>
    </w:pPr>
    <w:rPr>
      <w:rFonts w:cs="Times New Roman"/>
      <w:color w:val="auto"/>
    </w:rPr>
  </w:style>
  <w:style w:type="paragraph" w:customStyle="1" w:styleId="Pa9">
    <w:name w:val="Pa9"/>
    <w:basedOn w:val="Default"/>
    <w:next w:val="Default"/>
    <w:rsid w:val="00D33EFC"/>
    <w:pPr>
      <w:spacing w:after="60" w:line="231" w:lineRule="atLeast"/>
    </w:pPr>
    <w:rPr>
      <w:rFonts w:cs="Times New Roman"/>
      <w:color w:val="auto"/>
    </w:rPr>
  </w:style>
  <w:style w:type="paragraph" w:customStyle="1" w:styleId="Pa10">
    <w:name w:val="Pa10"/>
    <w:basedOn w:val="Default"/>
    <w:next w:val="Default"/>
    <w:rsid w:val="00D33EFC"/>
    <w:pPr>
      <w:spacing w:after="60" w:line="231" w:lineRule="atLeast"/>
    </w:pPr>
    <w:rPr>
      <w:rFonts w:cs="Times New Roman"/>
      <w:color w:val="auto"/>
    </w:rPr>
  </w:style>
  <w:style w:type="paragraph" w:customStyle="1" w:styleId="Pa12">
    <w:name w:val="Pa12"/>
    <w:basedOn w:val="Default"/>
    <w:next w:val="Default"/>
    <w:rsid w:val="00D33EFC"/>
    <w:pPr>
      <w:spacing w:after="160" w:line="231" w:lineRule="atLeast"/>
    </w:pPr>
    <w:rPr>
      <w:rFonts w:cs="Times New Roman"/>
      <w:color w:val="auto"/>
    </w:rPr>
  </w:style>
  <w:style w:type="paragraph" w:customStyle="1" w:styleId="Pa16">
    <w:name w:val="Pa16"/>
    <w:basedOn w:val="Default"/>
    <w:next w:val="Default"/>
    <w:rsid w:val="00D33EFC"/>
    <w:pPr>
      <w:spacing w:after="180" w:line="231" w:lineRule="atLeast"/>
    </w:pPr>
    <w:rPr>
      <w:rFonts w:ascii="QAALUP+GillSans" w:hAnsi="QAALUP+GillSans" w:cs="Times New Roman"/>
      <w:color w:val="auto"/>
    </w:rPr>
  </w:style>
  <w:style w:type="paragraph" w:customStyle="1" w:styleId="Pa6">
    <w:name w:val="Pa6"/>
    <w:basedOn w:val="Default"/>
    <w:next w:val="Default"/>
    <w:rsid w:val="00D33EFC"/>
    <w:pPr>
      <w:spacing w:before="160" w:after="220" w:line="231" w:lineRule="atLeast"/>
    </w:pPr>
    <w:rPr>
      <w:rFonts w:cs="Times New Roman"/>
      <w:color w:val="auto"/>
    </w:rPr>
  </w:style>
  <w:style w:type="paragraph" w:customStyle="1" w:styleId="Pa17">
    <w:name w:val="Pa17"/>
    <w:basedOn w:val="Default"/>
    <w:next w:val="Default"/>
    <w:rsid w:val="00D33EFC"/>
    <w:pPr>
      <w:spacing w:after="100" w:line="231" w:lineRule="atLeast"/>
    </w:pPr>
    <w:rPr>
      <w:rFonts w:cs="Times New Roman"/>
      <w:color w:val="auto"/>
    </w:rPr>
  </w:style>
  <w:style w:type="paragraph" w:customStyle="1" w:styleId="Pa15">
    <w:name w:val="Pa15"/>
    <w:basedOn w:val="Default"/>
    <w:next w:val="Default"/>
    <w:rsid w:val="00D33EFC"/>
    <w:pPr>
      <w:spacing w:after="220" w:line="231" w:lineRule="atLeast"/>
    </w:pPr>
    <w:rPr>
      <w:rFonts w:cs="Times New Roman"/>
      <w:color w:val="auto"/>
    </w:rPr>
  </w:style>
  <w:style w:type="paragraph" w:customStyle="1" w:styleId="Pa18">
    <w:name w:val="Pa18"/>
    <w:basedOn w:val="Default"/>
    <w:next w:val="Default"/>
    <w:rsid w:val="00D33EFC"/>
    <w:pPr>
      <w:spacing w:after="100" w:line="231" w:lineRule="atLeast"/>
    </w:pPr>
    <w:rPr>
      <w:rFonts w:cs="Times New Roman"/>
      <w:color w:val="auto"/>
    </w:rPr>
  </w:style>
  <w:style w:type="paragraph" w:customStyle="1" w:styleId="Pa19">
    <w:name w:val="Pa19"/>
    <w:basedOn w:val="Default"/>
    <w:next w:val="Default"/>
    <w:rsid w:val="00D33EFC"/>
    <w:pPr>
      <w:spacing w:after="220" w:line="231" w:lineRule="atLeast"/>
    </w:pPr>
    <w:rPr>
      <w:rFonts w:cs="Times New Roman"/>
      <w:color w:val="auto"/>
    </w:rPr>
  </w:style>
  <w:style w:type="paragraph" w:customStyle="1" w:styleId="Pa21">
    <w:name w:val="Pa21"/>
    <w:basedOn w:val="Default"/>
    <w:next w:val="Default"/>
    <w:rsid w:val="00D33EFC"/>
    <w:pPr>
      <w:spacing w:after="100" w:line="231" w:lineRule="atLeast"/>
    </w:pPr>
    <w:rPr>
      <w:rFonts w:cs="Times New Roman"/>
      <w:color w:val="auto"/>
    </w:rPr>
  </w:style>
  <w:style w:type="paragraph" w:customStyle="1" w:styleId="Pa8">
    <w:name w:val="Pa8"/>
    <w:basedOn w:val="Default"/>
    <w:next w:val="Default"/>
    <w:rsid w:val="00D33EFC"/>
    <w:pPr>
      <w:spacing w:after="220" w:line="231" w:lineRule="atLeast"/>
    </w:pPr>
    <w:rPr>
      <w:rFonts w:cs="Times New Roman"/>
      <w:color w:val="auto"/>
    </w:rPr>
  </w:style>
  <w:style w:type="paragraph" w:customStyle="1" w:styleId="Pa22">
    <w:name w:val="Pa22"/>
    <w:basedOn w:val="Default"/>
    <w:next w:val="Default"/>
    <w:rsid w:val="00D33EFC"/>
    <w:pPr>
      <w:spacing w:after="220" w:line="231" w:lineRule="atLeast"/>
    </w:pPr>
    <w:rPr>
      <w:rFonts w:cs="Times New Roman"/>
      <w:color w:val="auto"/>
    </w:rPr>
  </w:style>
  <w:style w:type="paragraph" w:customStyle="1" w:styleId="Pa23">
    <w:name w:val="Pa23"/>
    <w:basedOn w:val="Default"/>
    <w:next w:val="Default"/>
    <w:rsid w:val="00D33EFC"/>
    <w:pPr>
      <w:spacing w:after="220" w:line="231" w:lineRule="atLeast"/>
    </w:pPr>
    <w:rPr>
      <w:rFonts w:cs="Times New Roman"/>
      <w:color w:val="auto"/>
    </w:rPr>
  </w:style>
  <w:style w:type="paragraph" w:customStyle="1" w:styleId="Pa24">
    <w:name w:val="Pa24"/>
    <w:basedOn w:val="Default"/>
    <w:next w:val="Default"/>
    <w:rsid w:val="00D33EFC"/>
    <w:pPr>
      <w:spacing w:line="231" w:lineRule="atLeast"/>
    </w:pPr>
    <w:rPr>
      <w:rFonts w:ascii="QAALUP+GillSans" w:hAnsi="QAALUP+GillSans" w:cs="Times New Roman"/>
      <w:color w:val="auto"/>
    </w:rPr>
  </w:style>
  <w:style w:type="table" w:styleId="TableGrid">
    <w:name w:val="Table Grid"/>
    <w:basedOn w:val="TableNormal"/>
    <w:rsid w:val="00D33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s">
    <w:name w:val="Bullets"/>
    <w:basedOn w:val="BodyText2"/>
    <w:rsid w:val="00D33EFC"/>
    <w:pPr>
      <w:numPr>
        <w:numId w:val="3"/>
      </w:numPr>
      <w:tabs>
        <w:tab w:val="left" w:pos="284"/>
      </w:tabs>
      <w:spacing w:after="0" w:line="240" w:lineRule="auto"/>
    </w:pPr>
    <w:rPr>
      <w:sz w:val="22"/>
      <w:szCs w:val="24"/>
      <w:lang w:val="en-GB" w:eastAsia="da-DK"/>
    </w:rPr>
  </w:style>
  <w:style w:type="paragraph" w:styleId="BodyText2">
    <w:name w:val="Body Text 2"/>
    <w:basedOn w:val="Normal"/>
    <w:link w:val="BodyText2Char"/>
    <w:rsid w:val="00D33EF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33EFC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CommentReference">
    <w:name w:val="annotation reference"/>
    <w:rsid w:val="00D33EFC"/>
    <w:rPr>
      <w:sz w:val="16"/>
      <w:szCs w:val="16"/>
    </w:rPr>
  </w:style>
  <w:style w:type="paragraph" w:styleId="CommentText">
    <w:name w:val="annotation text"/>
    <w:basedOn w:val="Normal"/>
    <w:link w:val="CommentTextChar"/>
    <w:rsid w:val="00D33EFC"/>
  </w:style>
  <w:style w:type="character" w:customStyle="1" w:styleId="CommentTextChar">
    <w:name w:val="Comment Text Char"/>
    <w:basedOn w:val="DefaultParagraphFont"/>
    <w:link w:val="CommentText"/>
    <w:rsid w:val="00D33EFC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CommentSubject">
    <w:name w:val="annotation subject"/>
    <w:basedOn w:val="CommentText"/>
    <w:next w:val="CommentText"/>
    <w:link w:val="CommentSubjectChar"/>
    <w:rsid w:val="00D33E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33EFC"/>
    <w:rPr>
      <w:rFonts w:ascii="Times New Roman" w:eastAsia="Times New Roman" w:hAnsi="Times New Roman" w:cs="Times New Roman"/>
      <w:b/>
      <w:bCs/>
      <w:sz w:val="20"/>
      <w:szCs w:val="20"/>
      <w:lang w:val="it-IT" w:eastAsia="it-IT"/>
    </w:rPr>
  </w:style>
  <w:style w:type="paragraph" w:styleId="BalloonText">
    <w:name w:val="Balloon Text"/>
    <w:basedOn w:val="Normal"/>
    <w:link w:val="BalloonTextChar"/>
    <w:rsid w:val="00D33EFC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33EFC"/>
    <w:rPr>
      <w:rFonts w:ascii="Tahoma" w:eastAsia="Times New Roman" w:hAnsi="Tahoma" w:cs="Times New Roman"/>
      <w:sz w:val="16"/>
      <w:szCs w:val="16"/>
      <w:lang w:val="it-IT" w:eastAsia="it-IT"/>
    </w:rPr>
  </w:style>
  <w:style w:type="paragraph" w:customStyle="1" w:styleId="CM4">
    <w:name w:val="CM4"/>
    <w:basedOn w:val="Normal"/>
    <w:next w:val="Normal"/>
    <w:uiPriority w:val="99"/>
    <w:rsid w:val="00D33EFC"/>
    <w:pPr>
      <w:autoSpaceDE w:val="0"/>
      <w:autoSpaceDN w:val="0"/>
      <w:adjustRightInd w:val="0"/>
    </w:pPr>
    <w:rPr>
      <w:sz w:val="24"/>
      <w:szCs w:val="24"/>
      <w:lang w:val="da-DK" w:eastAsia="da-DK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33EFC"/>
    <w:pPr>
      <w:keepLines/>
      <w:spacing w:before="480" w:line="276" w:lineRule="auto"/>
      <w:outlineLvl w:val="9"/>
    </w:pPr>
    <w:rPr>
      <w:rFonts w:ascii="Cambria" w:eastAsia="MS Gothic" w:hAnsi="Cambria"/>
      <w:bCs/>
      <w:color w:val="365F91"/>
      <w:sz w:val="28"/>
      <w:szCs w:val="28"/>
      <w:lang w:val="en-US" w:eastAsia="ja-JP"/>
    </w:rPr>
  </w:style>
  <w:style w:type="paragraph" w:styleId="TOC1">
    <w:name w:val="toc 1"/>
    <w:basedOn w:val="Normal"/>
    <w:next w:val="Normal"/>
    <w:autoRedefine/>
    <w:uiPriority w:val="39"/>
    <w:rsid w:val="00D33EFC"/>
  </w:style>
  <w:style w:type="paragraph" w:styleId="TOC2">
    <w:name w:val="toc 2"/>
    <w:basedOn w:val="Normal"/>
    <w:next w:val="Normal"/>
    <w:autoRedefine/>
    <w:uiPriority w:val="39"/>
    <w:rsid w:val="00D33EFC"/>
    <w:pPr>
      <w:ind w:left="200"/>
    </w:pPr>
  </w:style>
  <w:style w:type="character" w:styleId="Hyperlink">
    <w:name w:val="Hyperlink"/>
    <w:uiPriority w:val="99"/>
    <w:unhideWhenUsed/>
    <w:rsid w:val="00D33EFC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D33EFC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customStyle="1" w:styleId="CM1">
    <w:name w:val="CM1"/>
    <w:basedOn w:val="Default"/>
    <w:next w:val="Default"/>
    <w:uiPriority w:val="99"/>
    <w:rsid w:val="00D33EFC"/>
    <w:rPr>
      <w:rFonts w:ascii="Times New Roman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D33EFC"/>
    <w:rPr>
      <w:rFonts w:ascii="Times New Roman" w:hAnsi="Times New Roman" w:cs="Times New Roman"/>
      <w:color w:val="auto"/>
    </w:rPr>
  </w:style>
  <w:style w:type="character" w:styleId="Strong">
    <w:name w:val="Strong"/>
    <w:uiPriority w:val="22"/>
    <w:qFormat/>
    <w:rsid w:val="00D33EFC"/>
    <w:rPr>
      <w:b/>
      <w:bCs/>
    </w:rPr>
  </w:style>
  <w:style w:type="paragraph" w:styleId="NoSpacing">
    <w:name w:val="No Spacing"/>
    <w:uiPriority w:val="1"/>
    <w:qFormat/>
    <w:rsid w:val="00D33E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4577F-811B-40C8-80E1-8E3FFF422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2164</Words>
  <Characters>12336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</dc:creator>
  <cp:lastModifiedBy>Korisnik</cp:lastModifiedBy>
  <cp:revision>2</cp:revision>
  <dcterms:created xsi:type="dcterms:W3CDTF">2019-06-17T09:35:00Z</dcterms:created>
  <dcterms:modified xsi:type="dcterms:W3CDTF">2019-06-17T09:35:00Z</dcterms:modified>
</cp:coreProperties>
</file>